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comments.xml" ContentType="application/vnd.openxmlformats-officedocument.wordprocessingml.comment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0D88" w:rsidRDefault="00A53EDE" w14:paraId="46D285C6" w14:textId="77777777">
      <w:pPr>
        <w:spacing w:after="0" w:line="259" w:lineRule="auto"/>
        <w:ind w:right="-12"/>
        <w:jc w:val="right"/>
      </w:pPr>
      <w:r>
        <w:t xml:space="preserve">EELNÕU  </w:t>
      </w:r>
    </w:p>
    <w:p w:rsidR="00B20D88" w:rsidRDefault="00D72D1D" w14:paraId="1562E90E" w14:textId="41DE8903">
      <w:pPr>
        <w:spacing w:after="0" w:line="259" w:lineRule="auto"/>
        <w:ind w:right="-12"/>
        <w:jc w:val="right"/>
      </w:pPr>
      <w:r>
        <w:t>2</w:t>
      </w:r>
      <w:r w:rsidR="001F4A08">
        <w:t>3</w:t>
      </w:r>
      <w:r w:rsidR="00A53EDE">
        <w:t>.0</w:t>
      </w:r>
      <w:r w:rsidR="001F4A08">
        <w:t>9</w:t>
      </w:r>
      <w:r w:rsidR="00A53EDE">
        <w:t>.202</w:t>
      </w:r>
      <w:r w:rsidR="004E6027">
        <w:t>5</w:t>
      </w:r>
      <w:r w:rsidR="00A53EDE">
        <w:t xml:space="preserve"> </w:t>
      </w:r>
    </w:p>
    <w:p w:rsidR="00B20D88" w:rsidRDefault="00A53EDE" w14:paraId="0E9375B0" w14:textId="77777777">
      <w:pPr>
        <w:spacing w:after="59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</w:p>
    <w:p w:rsidR="00B20D88" w:rsidP="00DD586B" w:rsidRDefault="00A53EDE" w14:paraId="5E00C6EC" w14:textId="4D85FFC3">
      <w:pPr>
        <w:spacing w:after="0" w:line="240" w:lineRule="auto"/>
        <w:ind w:left="662" w:right="0" w:hanging="144"/>
        <w:jc w:val="center"/>
      </w:pPr>
      <w:r>
        <w:rPr>
          <w:b/>
          <w:sz w:val="32"/>
        </w:rPr>
        <w:t>Eesti territooriumi haldusjaotuse seaduse</w:t>
      </w:r>
      <w:r w:rsidR="001C1FD1">
        <w:rPr>
          <w:b/>
          <w:sz w:val="32"/>
        </w:rPr>
        <w:t xml:space="preserve"> </w:t>
      </w:r>
      <w:r>
        <w:rPr>
          <w:b/>
          <w:sz w:val="32"/>
        </w:rPr>
        <w:t xml:space="preserve">ja kohaliku omavalitsuse üksuste ühinemise soodustamise seaduse </w:t>
      </w:r>
      <w:r w:rsidR="00D72D1D">
        <w:rPr>
          <w:b/>
          <w:sz w:val="32"/>
        </w:rPr>
        <w:t xml:space="preserve">muutmise </w:t>
      </w:r>
      <w:r>
        <w:rPr>
          <w:b/>
          <w:sz w:val="32"/>
        </w:rPr>
        <w:t>seadus</w:t>
      </w:r>
    </w:p>
    <w:p w:rsidR="00B20D88" w:rsidRDefault="00A53EDE" w14:paraId="5EDC2E90" w14:textId="77777777">
      <w:pPr>
        <w:spacing w:after="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20D88" w:rsidRDefault="00A53EDE" w14:paraId="3FF33A8E" w14:textId="77777777">
      <w:pPr>
        <w:pStyle w:val="Pealkiri1"/>
        <w:tabs>
          <w:tab w:val="center" w:pos="7826"/>
        </w:tabs>
        <w:ind w:left="-15" w:firstLine="0"/>
      </w:pPr>
      <w:r>
        <w:t xml:space="preserve">§ 1. Eesti territooriumi haldusjaotuse seaduse muutmine </w:t>
      </w:r>
      <w:r>
        <w:tab/>
      </w:r>
      <w:r>
        <w:t xml:space="preserve"> </w:t>
      </w:r>
    </w:p>
    <w:p w:rsidR="00B20D88" w:rsidRDefault="00A53EDE" w14:paraId="711A372B" w14:textId="77777777">
      <w:pPr>
        <w:ind w:left="-5" w:right="0"/>
      </w:pPr>
      <w:r>
        <w:t xml:space="preserve">Eesti territooriumi haldusjaotuse seaduses tehakse järgmised muudatused: </w:t>
      </w:r>
    </w:p>
    <w:p w:rsidR="00B20D88" w:rsidRDefault="00A53EDE" w14:paraId="15C367CE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P="00395C59" w:rsidRDefault="00395C59" w14:paraId="1570AE3D" w14:textId="3B4B04B8">
      <w:pPr>
        <w:spacing w:line="240" w:lineRule="auto"/>
        <w:ind w:right="0"/>
      </w:pPr>
      <w:r w:rsidRPr="00395C59">
        <w:rPr>
          <w:b/>
          <w:bCs/>
        </w:rPr>
        <w:t>1)</w:t>
      </w:r>
      <w:r>
        <w:t xml:space="preserve"> </w:t>
      </w:r>
      <w:r w:rsidR="00A53EDE">
        <w:t>paragrahvi 7 täiendatakse lõigetega 1</w:t>
      </w:r>
      <w:r w:rsidR="00A53EDE">
        <w:rPr>
          <w:vertAlign w:val="superscript"/>
        </w:rPr>
        <w:t>1</w:t>
      </w:r>
      <w:r w:rsidR="00A53EDE">
        <w:t xml:space="preserve"> ja 1</w:t>
      </w:r>
      <w:r w:rsidR="00A53EDE">
        <w:rPr>
          <w:vertAlign w:val="superscript"/>
        </w:rPr>
        <w:t>2</w:t>
      </w:r>
      <w:r w:rsidR="00A53EDE">
        <w:t xml:space="preserve"> järgmises sõnastuses: </w:t>
      </w:r>
    </w:p>
    <w:p w:rsidR="00B20D88" w:rsidP="00395C59" w:rsidRDefault="00A53EDE" w14:paraId="1ED9259E" w14:textId="21A839CB" w14:noSpellErr="1">
      <w:pPr>
        <w:spacing w:line="240" w:lineRule="auto"/>
        <w:ind w:left="-5" w:right="0"/>
      </w:pPr>
      <w:r w:rsidR="00A53EDE">
        <w:rPr/>
        <w:t>„(1</w:t>
      </w:r>
      <w:r w:rsidRPr="026A8F5D" w:rsidR="00A53EDE">
        <w:rPr>
          <w:vertAlign w:val="superscript"/>
        </w:rPr>
        <w:t>1</w:t>
      </w:r>
      <w:r w:rsidR="00A53EDE">
        <w:rPr/>
        <w:t xml:space="preserve">) Haldusterritoriaalse korralduse muutmise viisid on haldusüksuste ühinemine ja liitumine. </w:t>
      </w:r>
      <w:commentRangeStart w:id="417976206"/>
      <w:r w:rsidR="00A53EDE">
        <w:rPr/>
        <w:t>Haldusüksuste ühinemine on kahe või enama kohaliku omavalitsuse üksuse ühinemise tulemusena uue kohaliku omavalitsuse üksuse moodustamine. Haldusüksuste liitumine on ühe kohaliku omavalitsuse üksuse suurenemine, kui sellega liitu</w:t>
      </w:r>
      <w:r w:rsidR="0036433C">
        <w:rPr/>
        <w:t>b</w:t>
      </w:r>
      <w:r w:rsidR="00A53EDE">
        <w:rPr/>
        <w:t xml:space="preserve"> üks või mitu piirnevat kohaliku omavalitsuse üksust. </w:t>
      </w:r>
      <w:commentRangeEnd w:id="417976206"/>
      <w:r>
        <w:rPr>
          <w:rStyle w:val="CommentReference"/>
        </w:rPr>
        <w:commentReference w:id="417976206"/>
      </w:r>
    </w:p>
    <w:p w:rsidR="00B20D88" w:rsidP="00395C59" w:rsidRDefault="00A53EDE" w14:paraId="0B84CE82" w14:textId="77777777">
      <w:pPr>
        <w:spacing w:after="2" w:line="240" w:lineRule="auto"/>
        <w:ind w:left="0" w:right="0" w:firstLine="0"/>
        <w:jc w:val="left"/>
      </w:pPr>
      <w:r>
        <w:t xml:space="preserve"> </w:t>
      </w:r>
    </w:p>
    <w:p w:rsidR="00B20D88" w:rsidP="00395C59" w:rsidRDefault="00A53EDE" w14:paraId="00F2F5DF" w14:textId="77777777">
      <w:pPr>
        <w:spacing w:line="240" w:lineRule="auto"/>
        <w:ind w:left="-5" w:right="0"/>
      </w:pPr>
      <w:r>
        <w:t>(1</w:t>
      </w:r>
      <w:r>
        <w:rPr>
          <w:vertAlign w:val="superscript"/>
        </w:rPr>
        <w:t>2</w:t>
      </w:r>
      <w:r>
        <w:t xml:space="preserve">) Kohaliku omavalitsuse üksuste ühinemise kohta seaduses sätestatut kohaldatakse ka kohaliku omavalitsuse üksuste liitumisel, kui seadus ei sätesta teisiti.“;  </w:t>
      </w:r>
    </w:p>
    <w:p w:rsidR="00B20D88" w:rsidP="00395C59" w:rsidRDefault="00A53EDE" w14:paraId="03CF18AC" w14:textId="77777777">
      <w:pPr>
        <w:spacing w:after="0" w:line="240" w:lineRule="auto"/>
        <w:ind w:left="0" w:right="0" w:firstLine="0"/>
        <w:jc w:val="left"/>
      </w:pPr>
      <w:r>
        <w:t xml:space="preserve"> </w:t>
      </w:r>
    </w:p>
    <w:p w:rsidR="00B20D88" w:rsidP="00395C59" w:rsidRDefault="004E6027" w14:paraId="3AF23BDA" w14:textId="583AB9F9">
      <w:pPr>
        <w:spacing w:line="240" w:lineRule="auto"/>
        <w:ind w:right="0"/>
      </w:pPr>
      <w:r w:rsidRPr="004E6027">
        <w:rPr>
          <w:b/>
          <w:bCs/>
        </w:rPr>
        <w:t>2)</w:t>
      </w:r>
      <w:r>
        <w:t xml:space="preserve"> </w:t>
      </w:r>
      <w:r w:rsidR="00A53EDE">
        <w:t xml:space="preserve">paragrahvi 7 lõike 2 punkt 1 muudetakse ja sõnastatakse järgmiselt: </w:t>
      </w:r>
    </w:p>
    <w:p w:rsidR="00B20D88" w:rsidP="00395C59" w:rsidRDefault="00A53EDE" w14:paraId="79EEF676" w14:textId="77777777" w14:noSpellErr="1">
      <w:pPr>
        <w:spacing w:line="240" w:lineRule="auto"/>
        <w:ind w:left="-5" w:right="0"/>
      </w:pPr>
      <w:r w:rsidR="00A53EDE">
        <w:rPr/>
        <w:t xml:space="preserve">„1) </w:t>
      </w:r>
      <w:commentRangeStart w:id="1724873529"/>
      <w:r w:rsidR="00A53EDE">
        <w:rPr/>
        <w:t xml:space="preserve">territooriumiosa </w:t>
      </w:r>
      <w:commentRangeEnd w:id="1724873529"/>
      <w:r>
        <w:rPr>
          <w:rStyle w:val="CommentReference"/>
        </w:rPr>
        <w:commentReference w:id="1724873529"/>
      </w:r>
      <w:r w:rsidR="00A53EDE">
        <w:rPr/>
        <w:t xml:space="preserve">ühe haldusüksuse koosseisust teise </w:t>
      </w:r>
      <w:commentRangeStart w:id="7806789"/>
      <w:r w:rsidR="00A53EDE">
        <w:rPr/>
        <w:t>temaga piirneva</w:t>
      </w:r>
      <w:commentRangeEnd w:id="7806789"/>
      <w:r>
        <w:rPr>
          <w:rStyle w:val="CommentReference"/>
        </w:rPr>
        <w:commentReference w:id="7806789"/>
      </w:r>
      <w:r w:rsidR="00A53EDE">
        <w:rPr/>
        <w:t xml:space="preserve"> haldusüksuse koosseisu arvamisel;“;  </w:t>
      </w:r>
    </w:p>
    <w:p w:rsidR="00B20D88" w:rsidP="00395C59" w:rsidRDefault="00A53EDE" w14:paraId="5F720CC5" w14:textId="77777777">
      <w:pPr>
        <w:spacing w:after="0" w:line="240" w:lineRule="auto"/>
        <w:ind w:left="0" w:right="0" w:firstLine="0"/>
        <w:jc w:val="left"/>
      </w:pPr>
      <w:r>
        <w:t xml:space="preserve"> </w:t>
      </w:r>
    </w:p>
    <w:p w:rsidR="00B20D88" w:rsidP="00395C59" w:rsidRDefault="00395C59" w14:paraId="3560BDCE" w14:textId="758B9D96">
      <w:pPr>
        <w:spacing w:line="240" w:lineRule="auto"/>
        <w:ind w:right="0"/>
      </w:pPr>
      <w:r w:rsidRPr="00395C59">
        <w:rPr>
          <w:b/>
          <w:bCs/>
        </w:rPr>
        <w:t>3)</w:t>
      </w:r>
      <w:r>
        <w:t xml:space="preserve"> </w:t>
      </w:r>
      <w:r w:rsidR="00A53EDE">
        <w:t xml:space="preserve">paragrahvi 7 lõike 5 sissejuhatav lauseosa muudetakse ja sõnastatakse järgmiselt: </w:t>
      </w:r>
    </w:p>
    <w:p w:rsidR="00B20D88" w:rsidP="00395C59" w:rsidRDefault="00A53EDE" w14:paraId="5B5E5250" w14:textId="07989545" w14:noSpellErr="1">
      <w:pPr>
        <w:spacing w:line="240" w:lineRule="auto"/>
        <w:ind w:left="-5" w:right="0"/>
      </w:pPr>
      <w:r w:rsidR="00A53EDE">
        <w:rPr/>
        <w:t>„</w:t>
      </w:r>
      <w:r w:rsidR="003503A8">
        <w:rPr/>
        <w:t>Kui algatatakse h</w:t>
      </w:r>
      <w:r w:rsidR="00A53EDE">
        <w:rPr/>
        <w:t>aldusterritoriaalse korralduse ja haldusüksuse piiride muutmi</w:t>
      </w:r>
      <w:r w:rsidR="003503A8">
        <w:rPr/>
        <w:t>n</w:t>
      </w:r>
      <w:r w:rsidR="00A53EDE">
        <w:rPr/>
        <w:t xml:space="preserve">e territooriumiosa </w:t>
      </w:r>
      <w:commentRangeStart w:id="678950947"/>
      <w:r w:rsidR="00A53EDE">
        <w:rPr/>
        <w:t>üleandmisega</w:t>
      </w:r>
      <w:commentRangeEnd w:id="678950947"/>
      <w:r>
        <w:rPr>
          <w:rStyle w:val="CommentReference"/>
        </w:rPr>
        <w:commentReference w:id="678950947"/>
      </w:r>
      <w:r w:rsidR="00A53EDE">
        <w:rPr/>
        <w:t xml:space="preserve"> teise haldusüksuse koosseisu</w:t>
      </w:r>
      <w:r w:rsidR="003503A8">
        <w:rPr/>
        <w:t>,</w:t>
      </w:r>
      <w:r w:rsidR="00A53EDE">
        <w:rPr/>
        <w:t xml:space="preserve"> arvestatakse järgmisi asjaolusid:“; </w:t>
      </w:r>
    </w:p>
    <w:p w:rsidR="00B20D88" w:rsidP="00395C59" w:rsidRDefault="00A53EDE" w14:paraId="4C88B608" w14:textId="77777777">
      <w:pPr>
        <w:spacing w:after="0" w:line="240" w:lineRule="auto"/>
        <w:ind w:left="0" w:right="0" w:firstLine="0"/>
        <w:jc w:val="left"/>
      </w:pPr>
      <w:r>
        <w:t xml:space="preserve"> </w:t>
      </w:r>
    </w:p>
    <w:p w:rsidR="00B20D88" w:rsidP="00395C59" w:rsidRDefault="00395C59" w14:paraId="4A237A2F" w14:textId="2B96CAD7">
      <w:pPr>
        <w:spacing w:line="240" w:lineRule="auto"/>
        <w:ind w:right="0"/>
      </w:pPr>
      <w:r w:rsidRPr="00395C59">
        <w:rPr>
          <w:b/>
          <w:bCs/>
        </w:rPr>
        <w:t>4)</w:t>
      </w:r>
      <w:r>
        <w:t xml:space="preserve"> </w:t>
      </w:r>
      <w:r w:rsidR="00A53EDE">
        <w:t>paragrahvi 7</w:t>
      </w:r>
      <w:r w:rsidR="00A53EDE">
        <w:rPr>
          <w:vertAlign w:val="superscript"/>
        </w:rPr>
        <w:t>1</w:t>
      </w:r>
      <w:r w:rsidR="00A53EDE">
        <w:t xml:space="preserve"> täiendatakse lõikega 3</w:t>
      </w:r>
      <w:r w:rsidR="00A53EDE">
        <w:rPr>
          <w:vertAlign w:val="superscript"/>
        </w:rPr>
        <w:t>1</w:t>
      </w:r>
      <w:r w:rsidR="00A53EDE">
        <w:t xml:space="preserve"> järgmises sõnastuses: </w:t>
      </w:r>
    </w:p>
    <w:p w:rsidR="00B20D88" w:rsidP="00395C59" w:rsidRDefault="00A53EDE" w14:paraId="4E134719" w14:noSpellErr="1" w14:textId="692CAEA7">
      <w:pPr>
        <w:spacing w:line="240" w:lineRule="auto"/>
        <w:ind w:left="-5" w:right="0"/>
      </w:pPr>
      <w:r w:rsidR="00A53EDE">
        <w:rPr/>
        <w:t>„(3</w:t>
      </w:r>
      <w:r w:rsidRPr="05D411B3" w:rsidR="00A53EDE">
        <w:rPr>
          <w:vertAlign w:val="superscript"/>
        </w:rPr>
        <w:t>1</w:t>
      </w:r>
      <w:r w:rsidR="00A53EDE">
        <w:rPr/>
        <w:t xml:space="preserve">) Kui haldusüksuse piiride muutmisel arvatakse ühe haldusüksuse koosseisust teise koosseisu katastriüksus, siis </w:t>
      </w:r>
      <w:del w:author="Kärt Voor - JUSTDIGI" w:date="2025-10-13T13:20:29.452Z" w:id="48405479">
        <w:r w:rsidDel="00A53EDE">
          <w:delText xml:space="preserve">otsustatakse </w:delText>
        </w:r>
      </w:del>
      <w:ins w:author="Kärt Voor - JUSTDIGI" w:date="2025-10-13T13:20:31.86Z" w:id="1301477559">
        <w:r w:rsidR="001FB090">
          <w:t xml:space="preserve">kehtestatakse </w:t>
        </w:r>
      </w:ins>
      <w:r w:rsidR="00A53EDE">
        <w:rPr/>
        <w:t xml:space="preserve">see </w:t>
      </w:r>
      <w:del w:author="Kärt Voor - JUSTDIGI" w:date="2025-10-13T13:19:49.843Z" w:id="404870772">
        <w:r w:rsidDel="004A6424">
          <w:delText xml:space="preserve">muudatus </w:delText>
        </w:r>
      </w:del>
      <w:r w:rsidR="00A53EDE">
        <w:rPr/>
        <w:t>käesoleva paragrahvi lõike 3 esimese</w:t>
      </w:r>
      <w:del w:author="Kärt Voor - JUSTDIGI" w:date="2025-10-13T13:20:08.342Z" w:id="1483737375">
        <w:r w:rsidDel="00A53EDE">
          <w:delText>s</w:delText>
        </w:r>
      </w:del>
      <w:r w:rsidR="00A53EDE">
        <w:rPr/>
        <w:t xml:space="preserve"> lause</w:t>
      </w:r>
      <w:del w:author="Kärt Voor - JUSTDIGI" w:date="2025-10-13T13:19:54.82Z" w:id="1053758844">
        <w:r w:rsidDel="00A53EDE">
          <w:delText>s</w:delText>
        </w:r>
      </w:del>
      <w:r w:rsidR="00A53EDE">
        <w:rPr/>
        <w:t xml:space="preserve"> </w:t>
      </w:r>
      <w:del w:author="Kärt Voor - JUSTDIGI" w:date="2025-10-13T13:19:58.681Z" w:id="608486443">
        <w:r w:rsidDel="00A53EDE">
          <w:delText xml:space="preserve">nimetatud </w:delText>
        </w:r>
        <w:r w:rsidDel="000E34C1">
          <w:delText xml:space="preserve">Vabariigi Valitsuse </w:delText>
        </w:r>
      </w:del>
      <w:commentRangeStart w:id="1730179375"/>
      <w:del w:author="Kärt Voor - JUSTDIGI" w:date="2025-10-13T13:19:58.681Z" w:id="1433973440">
        <w:r w:rsidDel="000E34C1">
          <w:delText>õigusaktiga</w:delText>
        </w:r>
      </w:del>
      <w:commentRangeEnd w:id="1730179375"/>
      <w:r>
        <w:rPr>
          <w:rStyle w:val="CommentReference"/>
        </w:rPr>
        <w:commentReference w:id="1730179375"/>
      </w:r>
      <w:ins w:author="Kärt Voor - JUSTDIGI" w:date="2025-10-13T13:19:59.52Z" w:id="351996087">
        <w:r w:rsidR="5DBAE5EA">
          <w:t>alusel</w:t>
        </w:r>
      </w:ins>
      <w:r w:rsidR="00A53EDE">
        <w:rPr/>
        <w:t xml:space="preserve">. Sel juhul kantakse muudatus maakatastri kaardile </w:t>
      </w:r>
      <w:del w:author="Kärt Voor - JUSTDIGI" w:date="2025-10-13T13:20:58.635Z" w:id="1553427327">
        <w:r w:rsidDel="00A53EDE">
          <w:delText>Vabariigi Valitsuse määruse</w:delText>
        </w:r>
      </w:del>
      <w:ins w:author="Kärt Voor - JUSTDIGI" w:date="2025-10-13T13:20:59.947Z" w:id="51354267">
        <w:r w:rsidR="5039BE82">
          <w:t xml:space="preserve">käesoleva </w:t>
        </w:r>
      </w:ins>
      <w:ins w:author="Kärt Voor - JUSTDIGI" w:date="2025-10-13T13:21:10.223Z" w:id="123094819">
        <w:r w:rsidR="5039BE82">
          <w:t xml:space="preserve">paragrahvi lõike 3 esimese </w:t>
        </w:r>
      </w:ins>
      <w:ins w:author="Kärt Voor - JUSTDIGI" w:date="2025-10-13T13:23:14.067Z" w:id="1681755069">
        <w:r w:rsidR="1D84A758">
          <w:t>lause</w:t>
        </w:r>
      </w:ins>
      <w:r w:rsidR="00A53EDE">
        <w:rPr/>
        <w:t xml:space="preserve"> alusel</w:t>
      </w:r>
      <w:r w:rsidR="00A53EDE">
        <w:rPr/>
        <w:t xml:space="preserve"> ning </w:t>
      </w:r>
      <w:del w:author="Kärt Voor - JUSTDIGI" w:date="2025-10-13T13:21:15.417Z" w:id="1538876007">
        <w:r w:rsidDel="00A53EDE">
          <w:delText>käesoleva seaduse</w:delText>
        </w:r>
      </w:del>
      <w:r w:rsidR="00A53EDE">
        <w:rPr/>
        <w:t xml:space="preserve"> § </w:t>
      </w:r>
      <w:r w:rsidR="00A53EDE">
        <w:rPr/>
        <w:t>6 lõi</w:t>
      </w:r>
      <w:del w:author="Kärt Voor - JUSTDIGI" w:date="2025-10-13T13:23:37.994Z" w:id="1913854148">
        <w:r w:rsidDel="00A53EDE">
          <w:delText>kes</w:delText>
        </w:r>
      </w:del>
      <w:ins w:author="Kärt Voor - JUSTDIGI" w:date="2025-10-13T13:23:38.434Z" w:id="1785860567">
        <w:r w:rsidR="15B6D12D">
          <w:t>get</w:t>
        </w:r>
      </w:ins>
      <w:r w:rsidR="00A53EDE">
        <w:rPr/>
        <w:t xml:space="preserve"> 5</w:t>
      </w:r>
      <w:r w:rsidRPr="05D411B3" w:rsidR="00A53EDE">
        <w:rPr>
          <w:vertAlign w:val="superscript"/>
        </w:rPr>
        <w:t>1</w:t>
      </w:r>
      <w:r w:rsidR="00A53EDE">
        <w:rPr/>
        <w:t xml:space="preserve"> </w:t>
      </w:r>
      <w:del w:author="Kärt Voor - JUSTDIGI" w:date="2025-10-13T13:23:43.11Z" w:id="543995041">
        <w:r w:rsidDel="00A53EDE">
          <w:delText xml:space="preserve">nimetatud valdkonna eest vastutava ministri määrusega </w:delText>
        </w:r>
        <w:r w:rsidDel="004A6424">
          <w:delText xml:space="preserve">seda </w:delText>
        </w:r>
        <w:r w:rsidDel="00A53EDE">
          <w:delText xml:space="preserve">ei </w:delText>
        </w:r>
        <w:r w:rsidDel="000E34C1">
          <w:delText>kehtestata</w:delText>
        </w:r>
        <w:r w:rsidDel="00A53EDE">
          <w:delText>.</w:delText>
        </w:r>
      </w:del>
      <w:ins w:author="Kärt Voor - JUSTDIGI" w:date="2025-10-13T13:23:47.453Z" w:id="2053623814">
        <w:r w:rsidR="4E016555">
          <w:t>ei kohaldata.</w:t>
        </w:r>
      </w:ins>
      <w:r w:rsidR="00A53EDE">
        <w:rPr/>
        <w:t xml:space="preserve">“;  </w:t>
      </w:r>
    </w:p>
    <w:p w:rsidR="00B20D88" w:rsidP="00395C59" w:rsidRDefault="00A53EDE" w14:paraId="549B64BF" w14:textId="77777777">
      <w:pPr>
        <w:spacing w:after="2" w:line="240" w:lineRule="auto"/>
        <w:ind w:left="0" w:right="0" w:firstLine="0"/>
        <w:jc w:val="left"/>
      </w:pPr>
      <w:r>
        <w:t xml:space="preserve"> </w:t>
      </w:r>
    </w:p>
    <w:p w:rsidR="00B20D88" w:rsidP="00395C59" w:rsidRDefault="00395C59" w14:paraId="6874C4FB" w14:textId="284BCB84">
      <w:pPr>
        <w:spacing w:line="240" w:lineRule="auto"/>
        <w:ind w:right="0"/>
      </w:pPr>
      <w:r w:rsidRPr="00395C59">
        <w:rPr>
          <w:b/>
          <w:bCs/>
        </w:rPr>
        <w:t>5)</w:t>
      </w:r>
      <w:r>
        <w:t xml:space="preserve"> </w:t>
      </w:r>
      <w:r w:rsidR="00A53EDE">
        <w:t>paragrahvi 9</w:t>
      </w:r>
      <w:r w:rsidR="00A53EDE">
        <w:rPr>
          <w:vertAlign w:val="superscript"/>
        </w:rPr>
        <w:t>1</w:t>
      </w:r>
      <w:r w:rsidR="00A53EDE">
        <w:t xml:space="preserve"> täiendatakse lõikega 3</w:t>
      </w:r>
      <w:r w:rsidR="00A53EDE">
        <w:rPr>
          <w:vertAlign w:val="superscript"/>
        </w:rPr>
        <w:t>1</w:t>
      </w:r>
      <w:r w:rsidR="00A53EDE">
        <w:t xml:space="preserve"> järgmises sõnastuses: </w:t>
      </w:r>
    </w:p>
    <w:p w:rsidR="00B20D88" w:rsidP="00395C59" w:rsidRDefault="00A53EDE" w14:paraId="62B5C9F7" w14:textId="3581FE17" w14:noSpellErr="1">
      <w:pPr>
        <w:spacing w:line="240" w:lineRule="auto"/>
        <w:ind w:left="-5" w:right="0"/>
      </w:pPr>
      <w:r w:rsidR="00A53EDE">
        <w:rPr/>
        <w:t>„(3</w:t>
      </w:r>
      <w:r w:rsidRPr="05D411B3" w:rsidR="00A53EDE">
        <w:rPr>
          <w:vertAlign w:val="superscript"/>
        </w:rPr>
        <w:t>1</w:t>
      </w:r>
      <w:r w:rsidR="00A53EDE">
        <w:rPr/>
        <w:t xml:space="preserve">) Kui ühinevad kohaliku omavalitsuse üksused kavatsevad </w:t>
      </w:r>
      <w:r w:rsidR="001F2B5D">
        <w:rPr/>
        <w:t>kohaliku omavalitsuse üksuste ühinemise soodustamise seaduse</w:t>
      </w:r>
      <w:commentRangeStart w:id="1144063317"/>
      <w:r w:rsidR="001F2B5D">
        <w:rPr/>
        <w:t xml:space="preserve"> §-s 5</w:t>
      </w:r>
      <w:r w:rsidRPr="05D411B3" w:rsidR="001F2B5D">
        <w:rPr>
          <w:vertAlign w:val="superscript"/>
        </w:rPr>
        <w:t>1</w:t>
      </w:r>
      <w:commentRangeEnd w:id="1144063317"/>
      <w:r>
        <w:rPr>
          <w:rStyle w:val="CommentReference"/>
        </w:rPr>
        <w:commentReference w:id="1144063317"/>
      </w:r>
      <w:r w:rsidR="001F2B5D">
        <w:rPr/>
        <w:t xml:space="preserve"> nimetatud </w:t>
      </w:r>
      <w:r w:rsidR="00A53EDE">
        <w:rPr/>
        <w:t xml:space="preserve">ühinemistoetust kasutada investeeringute finantseerimiseks, tuleb ühinemislepingule lisada haldusterritoriaalse korralduse muutmisega kaasnevate investeeringute kava koos prognoositava maksumusega.“;  </w:t>
      </w:r>
    </w:p>
    <w:p w:rsidR="00B20D88" w:rsidP="00395C59" w:rsidRDefault="00A53EDE" w14:paraId="73120170" w14:textId="77777777">
      <w:pPr>
        <w:spacing w:after="0" w:line="240" w:lineRule="auto"/>
        <w:ind w:left="0" w:right="0" w:firstLine="0"/>
        <w:jc w:val="left"/>
      </w:pPr>
      <w:r>
        <w:t xml:space="preserve"> </w:t>
      </w:r>
    </w:p>
    <w:p w:rsidR="00B20D88" w:rsidP="00395C59" w:rsidRDefault="00395C59" w14:paraId="14CE176E" w14:textId="185FBB76">
      <w:pPr>
        <w:spacing w:line="240" w:lineRule="auto"/>
        <w:ind w:right="0"/>
      </w:pPr>
      <w:r w:rsidRPr="00395C59">
        <w:rPr>
          <w:b/>
          <w:bCs/>
        </w:rPr>
        <w:t>6)</w:t>
      </w:r>
      <w:r>
        <w:t xml:space="preserve"> </w:t>
      </w:r>
      <w:r w:rsidR="00A53EDE">
        <w:t xml:space="preserve">paragrahvi 10 lõige 3 muudetakse ja sõnastatakse järgmiselt:  </w:t>
      </w:r>
    </w:p>
    <w:p w:rsidR="00B20D88" w:rsidP="00395C59" w:rsidRDefault="00A53EDE" w14:paraId="4165A69C" w14:noSpellErr="1" w14:textId="314A5033">
      <w:pPr>
        <w:spacing w:line="240" w:lineRule="auto"/>
        <w:ind w:left="-5" w:right="0"/>
      </w:pPr>
      <w:r w:rsidR="00A53EDE">
        <w:rPr/>
        <w:t xml:space="preserve">„(3) Haldusterritoriaalse korralduse muutmise kohta </w:t>
      </w:r>
      <w:commentRangeStart w:id="1520008999"/>
      <w:r w:rsidR="00A53EDE">
        <w:rPr/>
        <w:t xml:space="preserve">Vabariigi Valitsuse </w:t>
      </w:r>
      <w:commentRangeStart w:id="1110606648"/>
      <w:r w:rsidR="00A53EDE">
        <w:rPr/>
        <w:t xml:space="preserve">antud </w:t>
      </w:r>
      <w:commentRangeEnd w:id="1110606648"/>
      <w:r>
        <w:rPr>
          <w:rStyle w:val="CommentReference"/>
        </w:rPr>
        <w:commentReference w:id="1110606648"/>
      </w:r>
      <w:r w:rsidR="00A53EDE">
        <w:rPr/>
        <w:t>määruse</w:t>
      </w:r>
      <w:commentRangeEnd w:id="1520008999"/>
      <w:r>
        <w:rPr>
          <w:rStyle w:val="CommentReference"/>
        </w:rPr>
        <w:commentReference w:id="1520008999"/>
      </w:r>
      <w:r w:rsidR="00A53EDE">
        <w:rPr/>
        <w:t xml:space="preserve"> jõustumise päevast alates kuni valimistulemuste väljakuulutamise päevani peavad asjaomased ühinevad kohaliku omavalitsuse üksused </w:t>
      </w:r>
      <w:r w:rsidR="004F1378">
        <w:rPr/>
        <w:t>üks</w:t>
      </w:r>
      <w:r w:rsidR="00A53EDE">
        <w:rPr/>
        <w:t xml:space="preserve">teist </w:t>
      </w:r>
      <w:ins w:author="Kärt Voor - JUSTDIGI" w:date="2025-10-16T10:31:37.701Z" w:id="619990760">
        <w:r w:rsidR="583EB374">
          <w:t>teavitama</w:t>
        </w:r>
      </w:ins>
      <w:del w:author="Kärt Voor - JUSTDIGI" w:date="2025-10-16T10:31:33.324Z" w:id="860726030">
        <w:r w:rsidDel="00A53EDE">
          <w:delText>informeerima</w:delText>
        </w:r>
        <w:r w:rsidDel="00A53EDE">
          <w:delText xml:space="preserve"> </w:delText>
        </w:r>
      </w:del>
      <w:r w:rsidR="00A53EDE">
        <w:rPr/>
        <w:t>kohaliku omavalitsuse üksuse finantsjuhtimise seaduse § 34 lõike 2 punktides 1‒3, 5</w:t>
      </w:r>
      <w:r w:rsidRPr="05D411B3" w:rsidR="00A53EDE">
        <w:rPr>
          <w:vertAlign w:val="superscript"/>
        </w:rPr>
        <w:t>2</w:t>
      </w:r>
      <w:r w:rsidR="00A53EDE">
        <w:rPr/>
        <w:t xml:space="preserve"> ja 7 ning lõikes 7 nimetatud võlakohustuse ja muu tulevastel eelarveaastatel raha väljamaksmist nõudva pikaajalise kohustuse võtmise kavatsusest, kui kohustuse võtmist ei ole kavandatud eelarves või eelarvestrateegias.“; </w:t>
      </w:r>
    </w:p>
    <w:p w:rsidR="00B20D88" w:rsidRDefault="00A53EDE" w14:paraId="73B58BBB" w14:textId="7777777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20D88" w:rsidP="002423BE" w:rsidRDefault="00395C59" w14:paraId="53570637" w14:textId="4610C954">
      <w:pPr>
        <w:ind w:right="0"/>
      </w:pPr>
      <w:r w:rsidRPr="00395C59">
        <w:rPr>
          <w:b/>
          <w:bCs/>
        </w:rPr>
        <w:t>7)</w:t>
      </w:r>
      <w:r>
        <w:t xml:space="preserve"> </w:t>
      </w:r>
      <w:r w:rsidR="00A53EDE">
        <w:t xml:space="preserve">seaduse 3. peatüki pealkiri muudetakse ja sõnastatakse järgmiselt:  </w:t>
      </w:r>
    </w:p>
    <w:p w:rsidR="00B20D88" w:rsidP="05D411B3" w:rsidRDefault="00A53EDE" w14:paraId="4C96479E" w14:textId="77777777" w14:noSpellErr="1">
      <w:pPr>
        <w:spacing w:after="4" w:line="250" w:lineRule="auto"/>
        <w:ind w:left="3288" w:right="3283"/>
        <w:jc w:val="center"/>
        <w:rPr>
          <w:b w:val="1"/>
          <w:bCs w:val="1"/>
        </w:rPr>
        <w:pPrChange w:author="Kärt Voor - JUSTDIGI" w:date="2025-10-16T10:45:03.345Z">
          <w:pPr>
            <w:spacing w:after="4" w:line="250" w:lineRule="auto"/>
            <w:ind w:left="3288" w:right="3283"/>
          </w:pPr>
        </w:pPrChange>
      </w:pPr>
      <w:commentRangeStart w:id="258908195"/>
      <w:r w:rsidR="00A53EDE">
        <w:rPr/>
        <w:t>„</w:t>
      </w:r>
      <w:commentRangeStart w:id="2002269915"/>
      <w:r w:rsidRPr="05D411B3" w:rsidR="00A53EDE">
        <w:rPr>
          <w:b w:val="1"/>
          <w:bCs w:val="1"/>
        </w:rPr>
        <w:t xml:space="preserve">3. peatükk </w:t>
      </w:r>
    </w:p>
    <w:p w:rsidR="00AD1EC1" w:rsidP="05D411B3" w:rsidRDefault="00A53EDE" w14:paraId="4331F51F" w14:textId="77777777" w14:noSpellErr="1">
      <w:pPr>
        <w:spacing w:after="100" w:afterAutospacing="on" w:line="250" w:lineRule="auto"/>
        <w:ind w:left="0" w:right="0" w:firstLine="0"/>
        <w:jc w:val="center"/>
        <w:rPr>
          <w:ins w:author="Kärt Voor - JUSTDIGI" w:date="2025-10-16T10:46:26.721Z" w16du:dateUtc="2025-10-16T10:46:26.721Z" w:id="386651435"/>
        </w:rPr>
        <w:pPrChange w:author="Kärt Voor - JUSTDIGI" w:date="2025-10-16T10:45:03.346Z">
          <w:pPr>
            <w:spacing w:afterAutospacing="on" w:line="250" w:lineRule="auto"/>
            <w:ind w:left="0" w:right="0" w:firstLine="0"/>
          </w:pPr>
        </w:pPrChange>
      </w:pPr>
      <w:r w:rsidRPr="05D411B3" w:rsidR="00A53EDE">
        <w:rPr>
          <w:b w:val="1"/>
          <w:bCs w:val="1"/>
        </w:rPr>
        <w:t>Haldusterritoriaalse korralduse ja haldusüksuse piiride muutmise järgsed tegevused</w:t>
      </w:r>
      <w:r w:rsidR="00A53EDE">
        <w:rPr/>
        <w:t>“</w:t>
      </w:r>
      <w:commentRangeEnd w:id="2002269915"/>
      <w:r>
        <w:rPr>
          <w:rStyle w:val="CommentReference"/>
        </w:rPr>
        <w:commentReference w:id="2002269915"/>
      </w:r>
      <w:r w:rsidR="00A53EDE">
        <w:rPr/>
        <w:t xml:space="preserve">; </w:t>
      </w:r>
      <w:commentRangeEnd w:id="258908195"/>
      <w:r>
        <w:rPr>
          <w:rStyle w:val="CommentReference"/>
        </w:rPr>
        <w:commentReference w:id="258908195"/>
      </w:r>
    </w:p>
    <w:p w:rsidR="05D411B3" w:rsidP="05D411B3" w:rsidRDefault="05D411B3" w14:paraId="1F20E23A" w14:textId="7B4C391A">
      <w:pPr>
        <w:spacing w:afterAutospacing="on" w:line="250" w:lineRule="auto"/>
        <w:ind w:left="0" w:right="0" w:firstLine="0"/>
        <w:jc w:val="center"/>
      </w:pPr>
    </w:p>
    <w:p w:rsidR="00B20D88" w:rsidP="002423BE" w:rsidRDefault="006E3321" w14:paraId="3C4657DC" w14:textId="1B315736">
      <w:pPr>
        <w:spacing w:after="100" w:afterAutospacing="1" w:line="240" w:lineRule="auto"/>
        <w:ind w:left="0" w:right="0" w:firstLine="0"/>
        <w:contextualSpacing/>
      </w:pPr>
      <w:r>
        <w:rPr>
          <w:b/>
        </w:rPr>
        <w:t>8</w:t>
      </w:r>
      <w:r w:rsidRPr="00BE1F1E" w:rsidR="00A53EDE">
        <w:rPr>
          <w:b/>
        </w:rPr>
        <w:t>)</w:t>
      </w:r>
      <w:r w:rsidRPr="00BE1F1E" w:rsidR="00A53EDE">
        <w:t xml:space="preserve"> paragrahvi</w:t>
      </w:r>
      <w:r w:rsidR="00A53EDE">
        <w:t xml:space="preserve"> 14</w:t>
      </w:r>
      <w:r w:rsidR="00A53EDE">
        <w:rPr>
          <w:vertAlign w:val="superscript"/>
        </w:rPr>
        <w:t>1</w:t>
      </w:r>
      <w:r w:rsidR="00A53EDE">
        <w:t xml:space="preserve"> pealkiri muudetakse ja sõnastatakse järgmiselt: </w:t>
      </w:r>
    </w:p>
    <w:p w:rsidR="00B20D88" w:rsidP="002423BE" w:rsidRDefault="00A53EDE" w14:paraId="71A55621" w14:textId="2CFF4959" w14:noSpellErr="1">
      <w:pPr>
        <w:pStyle w:val="Pealkiri1"/>
        <w:spacing w:line="240" w:lineRule="auto"/>
        <w:ind w:left="-5"/>
        <w:contextualSpacing/>
        <w:jc w:val="both"/>
      </w:pPr>
      <w:r w:rsidR="00A53EDE">
        <w:rPr>
          <w:b w:val="0"/>
          <w:bCs w:val="0"/>
        </w:rPr>
        <w:t>„</w:t>
      </w:r>
      <w:r w:rsidR="00A53EDE">
        <w:rPr/>
        <w:t>§</w:t>
      </w:r>
      <w:del w:author="Kärt Voor - JUSTDIGI" w:date="2025-10-16T10:46:18.211Z" w:id="1369433167">
        <w:r w:rsidDel="00A53EDE">
          <w:delText xml:space="preserve"> </w:delText>
        </w:r>
      </w:del>
      <w:r>
        <w:tab/>
      </w:r>
      <w:r w:rsidR="00A53EDE">
        <w:rPr/>
        <w:t>14</w:t>
      </w:r>
      <w:r w:rsidRPr="05D411B3" w:rsidR="00A53EDE">
        <w:rPr>
          <w:vertAlign w:val="superscript"/>
        </w:rPr>
        <w:t>1</w:t>
      </w:r>
      <w:r w:rsidR="00A53EDE">
        <w:rPr/>
        <w:t xml:space="preserve">. </w:t>
      </w:r>
      <w:r>
        <w:tab/>
      </w:r>
      <w:r w:rsidR="00A53EDE">
        <w:rPr/>
        <w:t xml:space="preserve">Haldusterritoriaalse </w:t>
      </w:r>
      <w:r>
        <w:tab/>
      </w:r>
      <w:r w:rsidR="00A53EDE">
        <w:rPr/>
        <w:t xml:space="preserve">korralduse </w:t>
      </w:r>
      <w:r>
        <w:tab/>
      </w:r>
      <w:r w:rsidR="00A53EDE">
        <w:rPr/>
        <w:t xml:space="preserve">ja </w:t>
      </w:r>
      <w:r>
        <w:tab/>
      </w:r>
      <w:r w:rsidR="00A53EDE">
        <w:rPr/>
        <w:t xml:space="preserve">haldusüksuse </w:t>
      </w:r>
      <w:r>
        <w:tab/>
      </w:r>
      <w:r w:rsidR="00A53EDE">
        <w:rPr/>
        <w:t>piiride muudatuse rakendamine</w:t>
      </w:r>
      <w:r w:rsidR="00A53EDE">
        <w:rPr>
          <w:b w:val="0"/>
          <w:bCs w:val="0"/>
        </w:rPr>
        <w:t xml:space="preserve">“; </w:t>
      </w:r>
    </w:p>
    <w:p w:rsidR="00B20D88" w:rsidP="002423BE" w:rsidRDefault="00A53EDE" w14:paraId="6EE62D91" w14:textId="77777777">
      <w:pPr>
        <w:spacing w:after="1" w:line="259" w:lineRule="auto"/>
        <w:ind w:left="0" w:right="0" w:firstLine="0"/>
      </w:pPr>
      <w:r>
        <w:t xml:space="preserve"> </w:t>
      </w:r>
    </w:p>
    <w:p w:rsidR="00B20D88" w:rsidP="00AD1EC1" w:rsidRDefault="006E3321" w14:paraId="67495D54" w14:textId="666361DD">
      <w:pPr>
        <w:ind w:right="0"/>
      </w:pPr>
      <w:r>
        <w:rPr>
          <w:b/>
          <w:bCs/>
        </w:rPr>
        <w:t>9</w:t>
      </w:r>
      <w:r w:rsidRPr="00AD1EC1" w:rsidR="00AD1EC1">
        <w:rPr>
          <w:b/>
          <w:bCs/>
        </w:rPr>
        <w:t>)</w:t>
      </w:r>
      <w:r w:rsidR="00AD1EC1">
        <w:t xml:space="preserve"> </w:t>
      </w:r>
      <w:r w:rsidR="00A53EDE">
        <w:t>paragrahvi 14</w:t>
      </w:r>
      <w:r w:rsidR="00A53EDE">
        <w:rPr>
          <w:vertAlign w:val="superscript"/>
        </w:rPr>
        <w:t>1</w:t>
      </w:r>
      <w:r w:rsidR="00A53EDE">
        <w:t xml:space="preserve"> lõiget 4</w:t>
      </w:r>
      <w:r w:rsidR="00A53EDE">
        <w:rPr>
          <w:vertAlign w:val="superscript"/>
        </w:rPr>
        <w:t>1</w:t>
      </w:r>
      <w:r w:rsidR="00A53EDE">
        <w:t xml:space="preserve"> täiendatakse teise lausega järgmises sõnastuses: </w:t>
      </w:r>
    </w:p>
    <w:p w:rsidR="00B20D88" w:rsidRDefault="00A53EDE" w14:paraId="048E55AE" w14:textId="77777777" w14:noSpellErr="1">
      <w:pPr>
        <w:ind w:left="-5" w:right="0"/>
      </w:pPr>
      <w:r w:rsidR="00A53EDE">
        <w:rPr/>
        <w:t>„</w:t>
      </w:r>
      <w:commentRangeStart w:id="445520845"/>
      <w:r w:rsidR="00A53EDE">
        <w:rPr/>
        <w:t>Liitumise tulemusena moodustunud kohaliku omavalitsuse üksus ei pea kehtestama uusi õigusakte, vaid võib vajaduse</w:t>
      </w:r>
      <w:r w:rsidR="00BE1F1E">
        <w:rPr/>
        <w:t xml:space="preserve"> korra</w:t>
      </w:r>
      <w:r w:rsidR="00A53EDE">
        <w:rPr/>
        <w:t xml:space="preserve">l muuta selle kohaliku omavalitsuse üksuse õigusakte, kellega avalik-õigusliku juriidilise isikuna lõppenud kohaliku omavalitsuse üksused liitusid.“;  </w:t>
      </w:r>
      <w:commentRangeEnd w:id="445520845"/>
      <w:r>
        <w:rPr>
          <w:rStyle w:val="CommentReference"/>
        </w:rPr>
        <w:commentReference w:id="445520845"/>
      </w:r>
    </w:p>
    <w:p w:rsidR="00B20D88" w:rsidRDefault="00A53EDE" w14:paraId="6379B8D8" w14:textId="77777777">
      <w:pPr>
        <w:spacing w:after="3" w:line="259" w:lineRule="auto"/>
        <w:ind w:left="0" w:right="0" w:firstLine="0"/>
        <w:jc w:val="left"/>
      </w:pPr>
      <w:r>
        <w:t xml:space="preserve"> </w:t>
      </w:r>
    </w:p>
    <w:p w:rsidR="00B20D88" w:rsidP="00AD1EC1" w:rsidRDefault="00AD1EC1" w14:paraId="4FB51EFE" w14:noSpellErr="1" w14:textId="7E157C47">
      <w:pPr>
        <w:ind w:right="0"/>
      </w:pPr>
      <w:r w:rsidRPr="05D411B3" w:rsidR="00AD1EC1">
        <w:rPr>
          <w:b w:val="1"/>
          <w:bCs w:val="1"/>
        </w:rPr>
        <w:t>1</w:t>
      </w:r>
      <w:r w:rsidRPr="05D411B3" w:rsidR="0067367B">
        <w:rPr>
          <w:b w:val="1"/>
          <w:bCs w:val="1"/>
        </w:rPr>
        <w:t>0</w:t>
      </w:r>
      <w:r w:rsidRPr="05D411B3" w:rsidR="00AD1EC1">
        <w:rPr>
          <w:b w:val="1"/>
          <w:bCs w:val="1"/>
        </w:rPr>
        <w:t>)</w:t>
      </w:r>
      <w:r w:rsidR="00AD1EC1">
        <w:rPr/>
        <w:t xml:space="preserve"> </w:t>
      </w:r>
      <w:r w:rsidR="00A53EDE">
        <w:rPr/>
        <w:t>paragrahvi 14</w:t>
      </w:r>
      <w:r w:rsidRPr="05D411B3" w:rsidR="00A53EDE">
        <w:rPr>
          <w:vertAlign w:val="superscript"/>
        </w:rPr>
        <w:t>1</w:t>
      </w:r>
      <w:r w:rsidR="00A53EDE">
        <w:rPr/>
        <w:t xml:space="preserve"> lõ</w:t>
      </w:r>
      <w:commentRangeStart w:id="333075940"/>
      <w:r w:rsidR="00A53EDE">
        <w:rPr/>
        <w:t>iget 14 täiendatakse teise ja kolmanda lausega j</w:t>
      </w:r>
      <w:commentRangeEnd w:id="333075940"/>
      <w:r>
        <w:rPr>
          <w:rStyle w:val="CommentReference"/>
        </w:rPr>
        <w:commentReference w:id="333075940"/>
      </w:r>
      <w:r w:rsidR="00A53EDE">
        <w:rPr/>
        <w:t>ärgmises sõnastuses:</w:t>
      </w:r>
      <w:r w:rsidR="00AD1EC1">
        <w:rPr/>
        <w:t xml:space="preserve"> </w:t>
      </w:r>
      <w:r w:rsidR="00A53EDE">
        <w:rPr/>
        <w:t>„</w:t>
      </w:r>
      <w:del w:author="Kärt Voor - JUSTDIGI" w:date="2025-10-16T11:10:13.237Z" w:id="1787220633">
        <w:r w:rsidDel="00A53EDE">
          <w:delText>E</w:delText>
        </w:r>
      </w:del>
      <w:ins w:author="Kärt Voor - JUSTDIGI" w:date="2025-10-16T11:10:10.478Z" w:id="335818518">
        <w:r w:rsidR="686B8B5D">
          <w:t>Käesoleva</w:t>
        </w:r>
        <w:r w:rsidR="686B8B5D">
          <w:t xml:space="preserve"> lõike e</w:t>
        </w:r>
      </w:ins>
      <w:r w:rsidR="00A53EDE">
        <w:rPr/>
        <w:t>simeses lauses sätestatut ei kohaldata kohaliku omavalitsuse üksuste liitumise tulemusena moodustunud omavalitsusüksuse puhul. Sel juhul jätkavad tegevust selle kohaliku omavalitsuse üksuse ametiasutused, kellega liitunud omavalitsusüksus liideti</w:t>
      </w:r>
      <w:r w:rsidR="00021BF8">
        <w:rPr/>
        <w:t>,</w:t>
      </w:r>
      <w:r w:rsidR="00A53EDE">
        <w:rPr/>
        <w:t xml:space="preserve"> ning liitumisel avalik-õigusliku juriidilise isikuna lõppenud omavalitsusüksuse ametiasutuste tegevus lõpetatakse.“;  </w:t>
      </w:r>
    </w:p>
    <w:p w:rsidR="00B20D88" w:rsidRDefault="00A53EDE" w14:paraId="7272DF05" w14:textId="77777777">
      <w:pPr>
        <w:spacing w:after="2" w:line="259" w:lineRule="auto"/>
        <w:ind w:left="0" w:right="0" w:firstLine="0"/>
        <w:jc w:val="left"/>
      </w:pPr>
      <w:r>
        <w:t xml:space="preserve"> </w:t>
      </w:r>
    </w:p>
    <w:p w:rsidR="00B20D88" w:rsidP="00AD1EC1" w:rsidRDefault="00AD1EC1" w14:paraId="393E2C63" w14:textId="71593BA4">
      <w:pPr>
        <w:ind w:right="0"/>
      </w:pPr>
      <w:r w:rsidRPr="00AD1EC1">
        <w:rPr>
          <w:b/>
          <w:bCs/>
        </w:rPr>
        <w:t>1</w:t>
      </w:r>
      <w:r w:rsidR="0067367B">
        <w:rPr>
          <w:b/>
          <w:bCs/>
        </w:rPr>
        <w:t>1</w:t>
      </w:r>
      <w:r w:rsidRPr="00AD1EC1">
        <w:rPr>
          <w:b/>
          <w:bCs/>
        </w:rPr>
        <w:t>)</w:t>
      </w:r>
      <w:r>
        <w:t xml:space="preserve"> </w:t>
      </w:r>
      <w:r w:rsidR="00A53EDE">
        <w:t>paragrahv 14</w:t>
      </w:r>
      <w:r w:rsidR="00A53EDE">
        <w:rPr>
          <w:vertAlign w:val="superscript"/>
        </w:rPr>
        <w:t>2</w:t>
      </w:r>
      <w:r w:rsidR="00A53EDE">
        <w:t xml:space="preserve"> muudetakse ja sõnastatakse järgmiselt: </w:t>
      </w:r>
    </w:p>
    <w:p w:rsidR="00B20D88" w:rsidRDefault="00A53EDE" w14:paraId="2139B5B2" w14:textId="77777777" w14:noSpellErr="1">
      <w:pPr>
        <w:pStyle w:val="Pealkiri1"/>
        <w:ind w:left="-5"/>
      </w:pPr>
      <w:r w:rsidR="00A53EDE">
        <w:rPr>
          <w:b w:val="0"/>
          <w:bCs w:val="0"/>
        </w:rPr>
        <w:t>„</w:t>
      </w:r>
      <w:r w:rsidR="00A53EDE">
        <w:rPr/>
        <w:t>§ 14</w:t>
      </w:r>
      <w:r w:rsidRPr="05D411B3" w:rsidR="00A53EDE">
        <w:rPr>
          <w:vertAlign w:val="superscript"/>
        </w:rPr>
        <w:t>2</w:t>
      </w:r>
      <w:r w:rsidR="00A53EDE">
        <w:rPr/>
        <w:t xml:space="preserve">. Maksude ja toetuste ülekandmine </w:t>
      </w:r>
      <w:commentRangeStart w:id="618919164"/>
      <w:r w:rsidR="00A53EDE">
        <w:rPr/>
        <w:t xml:space="preserve">pärast ühinemist </w:t>
      </w:r>
      <w:commentRangeEnd w:id="618919164"/>
      <w:r>
        <w:rPr>
          <w:rStyle w:val="CommentReference"/>
        </w:rPr>
        <w:commentReference w:id="618919164"/>
      </w:r>
      <w:r w:rsidR="00A53EDE">
        <w:rPr/>
        <w:t xml:space="preserve">ning territooriumiosa üleandmist </w:t>
      </w:r>
    </w:p>
    <w:p w:rsidR="00B20D88" w:rsidP="00AD1EC1" w:rsidRDefault="00AD1EC1" w14:paraId="3DFC3E70" w14:textId="6CEF7EE4">
      <w:pPr>
        <w:ind w:right="0" w:firstLine="0"/>
      </w:pPr>
      <w:r>
        <w:t xml:space="preserve">(1) </w:t>
      </w:r>
      <w:r w:rsidR="00A53EDE">
        <w:t xml:space="preserve">Kohaliku omavalitsuse üksustele edasi antavad maksud ja riigieelarvest antavad toetused kantakse kohaliku omavalitsuse volikogu valimiste tulemuste väljakuulutamisest arvates kuni eelarveaasta lõpuni ühinenud kohaliku omavalitsuse üksustele. </w:t>
      </w:r>
    </w:p>
    <w:p w:rsidR="00B20D88" w:rsidRDefault="00A53EDE" w14:paraId="10F42130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P="00AD1EC1" w:rsidRDefault="00AD1EC1" w14:paraId="00A9E165" w14:textId="39181DE6">
      <w:pPr>
        <w:ind w:right="0"/>
      </w:pPr>
      <w:r>
        <w:t xml:space="preserve">(2) </w:t>
      </w:r>
      <w:r w:rsidR="00A53EDE">
        <w:t xml:space="preserve">Territooriumiosa üleandmisel teise kohaliku omavalitsuse üksuse koosseisu kantakse üleantud territooriumiosaga seotud </w:t>
      </w:r>
      <w:r w:rsidRPr="009754FF" w:rsidR="00A53EDE">
        <w:t>edasi antavad</w:t>
      </w:r>
      <w:r w:rsidR="00A53EDE">
        <w:t xml:space="preserve"> maksud ja riigieelarvest antavad toetused kuni eelarveaasta lõpuni selle kohaliku omavalitsuse üksuse eelarvesse, kelle koosseisust territooriumiosa välja arvati.“; </w:t>
      </w:r>
    </w:p>
    <w:p w:rsidR="00B20D88" w:rsidRDefault="00A53EDE" w14:paraId="10388097" w14:textId="77777777">
      <w:pPr>
        <w:spacing w:after="3" w:line="259" w:lineRule="auto"/>
        <w:ind w:left="0" w:right="0" w:firstLine="0"/>
        <w:jc w:val="left"/>
      </w:pPr>
      <w:r>
        <w:t xml:space="preserve"> </w:t>
      </w:r>
    </w:p>
    <w:p w:rsidR="00B20D88" w:rsidRDefault="00AD1EC1" w14:paraId="62A9CA5D" w14:textId="6BBB1872">
      <w:pPr>
        <w:ind w:left="-5" w:right="0"/>
      </w:pPr>
      <w:r>
        <w:rPr>
          <w:b/>
        </w:rPr>
        <w:t>1</w:t>
      </w:r>
      <w:r w:rsidR="0067367B">
        <w:rPr>
          <w:b/>
        </w:rPr>
        <w:t>2</w:t>
      </w:r>
      <w:r w:rsidR="00A53EDE">
        <w:rPr>
          <w:b/>
        </w:rPr>
        <w:t>)</w:t>
      </w:r>
      <w:r w:rsidR="00A53EDE">
        <w:t xml:space="preserve"> seadust täiendatakse §-ga 14</w:t>
      </w:r>
      <w:r w:rsidR="00A53EDE">
        <w:rPr>
          <w:vertAlign w:val="superscript"/>
        </w:rPr>
        <w:t>3</w:t>
      </w:r>
      <w:r w:rsidR="00A53EDE">
        <w:rPr>
          <w:rFonts w:ascii="Calibri" w:hAnsi="Calibri" w:eastAsia="Calibri" w:cs="Calibri"/>
          <w:sz w:val="22"/>
        </w:rPr>
        <w:t xml:space="preserve"> </w:t>
      </w:r>
      <w:r w:rsidR="00A53EDE">
        <w:t xml:space="preserve">järgmises sõnastuses: </w:t>
      </w:r>
    </w:p>
    <w:p w:rsidR="00B20D88" w:rsidRDefault="00A53EDE" w14:paraId="26C54F41" w14:textId="77777777" w14:noSpellErr="1">
      <w:pPr>
        <w:pStyle w:val="Pealkiri1"/>
        <w:ind w:left="-5"/>
      </w:pPr>
      <w:r w:rsidR="00A53EDE">
        <w:rPr>
          <w:b w:val="0"/>
          <w:bCs w:val="0"/>
        </w:rPr>
        <w:t>„</w:t>
      </w:r>
      <w:r w:rsidR="00A53EDE">
        <w:rPr/>
        <w:t>§ 14</w:t>
      </w:r>
      <w:r w:rsidRPr="05D411B3" w:rsidR="00A53EDE">
        <w:rPr>
          <w:vertAlign w:val="superscript"/>
        </w:rPr>
        <w:t>3</w:t>
      </w:r>
      <w:r w:rsidR="00A53EDE">
        <w:rPr/>
        <w:t xml:space="preserve">. Enne territooriumiosa </w:t>
      </w:r>
      <w:commentRangeStart w:id="945191435"/>
      <w:r w:rsidR="00A53EDE">
        <w:rPr/>
        <w:t>üleandmis</w:t>
      </w:r>
      <w:commentRangeEnd w:id="945191435"/>
      <w:r>
        <w:rPr>
          <w:rStyle w:val="CommentReference"/>
        </w:rPr>
        <w:commentReference w:id="945191435"/>
      </w:r>
      <w:r w:rsidR="00A53EDE">
        <w:rPr/>
        <w:t xml:space="preserve">t tekkinud maksukohustuste laekumine </w:t>
      </w:r>
    </w:p>
    <w:p w:rsidR="00B20D88" w:rsidP="000D100C" w:rsidRDefault="000D100C" w14:paraId="7A7E3D56" w14:textId="1FE564FB">
      <w:pPr>
        <w:ind w:right="0"/>
      </w:pPr>
      <w:r>
        <w:t xml:space="preserve">(1) </w:t>
      </w:r>
      <w:r w:rsidR="00A53EDE">
        <w:t>Kui residendist füüsilise isiku elukoht oli territooriumiosal, mis a</w:t>
      </w:r>
      <w:r w:rsidR="00E059F0">
        <w:t>rvati</w:t>
      </w:r>
      <w:r w:rsidR="00A53EDE">
        <w:t xml:space="preserve"> teise kohaliku omavalitsuse üksuse koosseisu, laekub tema enne territooriumiosa üleandmist tekkinud maksukohustuselt tasumisele kuuluv tulumaks selle kohaliku omavalitsuse üksuse eelarvesse, kelle koosseisust territooriumiosa välja arvati. </w:t>
      </w:r>
    </w:p>
    <w:p w:rsidR="00B20D88" w:rsidRDefault="00A53EDE" w14:paraId="58040C71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P="000D100C" w:rsidRDefault="000D100C" w14:paraId="2E5E432A" w14:textId="4682161D" w14:noSpellErr="1">
      <w:pPr>
        <w:ind w:right="0"/>
      </w:pPr>
      <w:r w:rsidR="000D100C">
        <w:rPr/>
        <w:t xml:space="preserve">(2) </w:t>
      </w:r>
      <w:r w:rsidR="00A53EDE">
        <w:rPr/>
        <w:t>Teise kohaliku omavalitsuse üksuse</w:t>
      </w:r>
      <w:commentRangeStart w:id="338795264"/>
      <w:r w:rsidR="00A53EDE">
        <w:rPr/>
        <w:t xml:space="preserve"> koosseisu arvatud</w:t>
      </w:r>
      <w:commentRangeEnd w:id="338795264"/>
      <w:r>
        <w:rPr>
          <w:rStyle w:val="CommentReference"/>
        </w:rPr>
        <w:commentReference w:id="338795264"/>
      </w:r>
      <w:r w:rsidR="00A53EDE">
        <w:rPr/>
        <w:t xml:space="preserve"> territooriumiosal asuvalt maalt enne territooriumiosa üleandmist tasumisele kuuluv maamaks laekub selle kohaliku omavalitsuse üksuse eelarvesse, kelle koosseisust territooriumiosa välja arvati. </w:t>
      </w:r>
    </w:p>
    <w:p w:rsidR="00B20D88" w:rsidRDefault="00A53EDE" w14:paraId="71435C40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P="000D100C" w:rsidRDefault="000D100C" w14:paraId="4036F3B8" w14:textId="3C7F625C" w14:noSpellErr="1">
      <w:pPr>
        <w:ind w:right="0"/>
      </w:pPr>
      <w:r w:rsidR="000D100C">
        <w:rPr/>
        <w:t xml:space="preserve">(3) </w:t>
      </w:r>
      <w:r w:rsidR="00A53EDE">
        <w:rPr/>
        <w:t xml:space="preserve">Teise kohaliku omavalitsuse üksuse </w:t>
      </w:r>
      <w:commentRangeStart w:id="1481713232"/>
      <w:r w:rsidR="00A53EDE">
        <w:rPr/>
        <w:t>koosseisu arvatud</w:t>
      </w:r>
      <w:commentRangeEnd w:id="1481713232"/>
      <w:r>
        <w:rPr>
          <w:rStyle w:val="CommentReference"/>
        </w:rPr>
        <w:commentReference w:id="1481713232"/>
      </w:r>
      <w:r w:rsidR="00A53EDE">
        <w:rPr/>
        <w:t xml:space="preserve"> territooriumiosal keskkonnakasutuse eest enne territooriumiosa üleandmist tasumisele kuuluv keskkonnatasu laekub selle kohaliku omavalitsuse üksuse eelarvesse, kelle koosseisust territooriumiosa välja arvati.“;</w:t>
      </w:r>
      <w:r w:rsidRPr="05D411B3" w:rsidR="00A53EDE">
        <w:rPr>
          <w:b w:val="1"/>
          <w:bCs w:val="1"/>
        </w:rPr>
        <w:t xml:space="preserve"> </w:t>
      </w:r>
    </w:p>
    <w:p w:rsidR="00B20D88" w:rsidRDefault="00A53EDE" w14:paraId="1730A60C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RDefault="00B20D88" w14:paraId="37C7E182" w14:textId="3F1BECDE">
      <w:pPr>
        <w:spacing w:after="0" w:line="259" w:lineRule="auto"/>
        <w:ind w:left="0" w:right="0" w:firstLine="0"/>
        <w:jc w:val="left"/>
      </w:pPr>
    </w:p>
    <w:p w:rsidR="00B20D88" w:rsidRDefault="000D100C" w14:paraId="0A22F97E" w14:textId="06A947F2">
      <w:pPr>
        <w:ind w:left="-5" w:right="0"/>
      </w:pPr>
      <w:r>
        <w:rPr>
          <w:b/>
        </w:rPr>
        <w:t>1</w:t>
      </w:r>
      <w:r w:rsidR="0067367B">
        <w:rPr>
          <w:b/>
        </w:rPr>
        <w:t>3</w:t>
      </w:r>
      <w:r w:rsidR="00A53EDE">
        <w:rPr>
          <w:b/>
        </w:rPr>
        <w:t xml:space="preserve">) </w:t>
      </w:r>
      <w:r w:rsidR="00A53EDE">
        <w:t xml:space="preserve">seadust täiendatakse enne § 15 </w:t>
      </w:r>
      <w:r w:rsidR="00F90775">
        <w:t xml:space="preserve">4. </w:t>
      </w:r>
      <w:r w:rsidR="00A53EDE">
        <w:t>peatüki</w:t>
      </w:r>
      <w:r w:rsidR="0099604D">
        <w:t xml:space="preserve"> pealkirja</w:t>
      </w:r>
      <w:r w:rsidR="00A53EDE">
        <w:t xml:space="preserve">ga järgmises sõnastuses: </w:t>
      </w:r>
    </w:p>
    <w:p w:rsidR="00FA1A2C" w:rsidP="05D411B3" w:rsidRDefault="00A53EDE" w14:paraId="7ACA1243" w14:textId="77777777" w14:noSpellErr="1">
      <w:pPr>
        <w:spacing w:after="4" w:line="250" w:lineRule="auto"/>
        <w:ind w:left="3288" w:right="3223"/>
        <w:jc w:val="center"/>
        <w:rPr>
          <w:b w:val="1"/>
          <w:bCs w:val="1"/>
        </w:rPr>
      </w:pPr>
      <w:r w:rsidR="00A53EDE">
        <w:rPr/>
        <w:t>„</w:t>
      </w:r>
      <w:commentRangeStart w:id="1009557748"/>
      <w:r w:rsidRPr="05D411B3" w:rsidR="00A53EDE">
        <w:rPr>
          <w:b w:val="1"/>
          <w:bCs w:val="1"/>
        </w:rPr>
        <w:t xml:space="preserve">4. peatükk </w:t>
      </w:r>
    </w:p>
    <w:p w:rsidR="00B20D88" w:rsidP="05D411B3" w:rsidRDefault="00A53EDE" w14:paraId="352B9D16" w14:textId="77777777" w14:noSpellErr="1">
      <w:pPr>
        <w:spacing w:after="4" w:line="250" w:lineRule="auto"/>
        <w:ind w:left="3288" w:right="3223"/>
        <w:jc w:val="center"/>
        <w:rPr>
          <w:b w:val="1"/>
          <w:bCs w:val="1"/>
          <w:rPrChange w:author="Kärt Voor - JUSTDIGI" w:date="2025-10-16T11:01:46.536Z" w:id="218502683">
            <w:rPr>
              <w:b w:val="0"/>
              <w:bCs w:val="0"/>
            </w:rPr>
          </w:rPrChange>
        </w:rPr>
      </w:pPr>
      <w:r w:rsidRPr="05D411B3" w:rsidR="00A53EDE">
        <w:rPr>
          <w:b w:val="1"/>
          <w:bCs w:val="1"/>
        </w:rPr>
        <w:t>Lõppsätted</w:t>
      </w:r>
      <w:r w:rsidRPr="05D411B3" w:rsidR="00A53EDE">
        <w:rPr>
          <w:b w:val="1"/>
          <w:bCs w:val="1"/>
          <w:rPrChange w:author="Kärt Voor - JUSTDIGI" w:date="2025-10-16T11:01:46.536Z" w:id="1941332184">
            <w:rPr>
              <w:b w:val="0"/>
              <w:bCs w:val="0"/>
            </w:rPr>
          </w:rPrChange>
        </w:rPr>
        <w:t>“</w:t>
      </w:r>
      <w:r w:rsidRPr="05D411B3" w:rsidR="00A53EDE">
        <w:rPr>
          <w:b w:val="0"/>
          <w:bCs w:val="0"/>
          <w:rPrChange w:author="Kärt Voor - JUSTDIGI" w:date="2025-10-16T11:12:33.009Z" w:id="1505938355">
            <w:rPr>
              <w:b w:val="1"/>
              <w:bCs w:val="1"/>
            </w:rPr>
          </w:rPrChange>
        </w:rPr>
        <w:t xml:space="preserve">. </w:t>
      </w:r>
    </w:p>
    <w:p w:rsidR="00B20D88" w:rsidP="05D411B3" w:rsidRDefault="00B20D88" w14:paraId="65361B7F" w14:textId="540595A4" w14:noSpellErr="1">
      <w:pPr>
        <w:spacing w:after="0" w:line="259" w:lineRule="auto"/>
        <w:ind w:left="0" w:right="0" w:firstLine="0"/>
        <w:jc w:val="left"/>
        <w:rPr>
          <w:b w:val="1"/>
          <w:bCs w:val="1"/>
        </w:rPr>
      </w:pPr>
      <w:commentRangeEnd w:id="1009557748"/>
      <w:r>
        <w:rPr>
          <w:rStyle w:val="CommentReference"/>
        </w:rPr>
        <w:commentReference w:id="1009557748"/>
      </w:r>
    </w:p>
    <w:p w:rsidRPr="004C5BC3" w:rsidR="00B44BD6" w:rsidP="002423BE" w:rsidRDefault="004C5BC3" w14:paraId="61BE0454" w14:textId="721D98B1">
      <w:pPr>
        <w:spacing w:after="0" w:line="259" w:lineRule="auto"/>
        <w:ind w:left="0" w:right="0" w:firstLine="0"/>
        <w:rPr>
          <w:b/>
          <w:bCs/>
        </w:rPr>
      </w:pPr>
      <w:r w:rsidRPr="004C5BC3">
        <w:rPr>
          <w:b/>
          <w:bCs/>
        </w:rPr>
        <w:t>§ 2. Kohaliku omavalitsuse üksuste ühinemise soodustamise seaduse muutmine</w:t>
      </w:r>
    </w:p>
    <w:p w:rsidR="004C5BC3" w:rsidP="002423BE" w:rsidRDefault="004C5BC3" w14:paraId="3163E625" w14:textId="77777777">
      <w:pPr>
        <w:spacing w:after="0" w:line="259" w:lineRule="auto"/>
        <w:ind w:left="0" w:right="0" w:firstLine="0"/>
      </w:pPr>
    </w:p>
    <w:p w:rsidR="004C5BC3" w:rsidP="002423BE" w:rsidRDefault="004C5BC3" w14:paraId="0AB24754" w14:textId="67A0F6A0">
      <w:pPr>
        <w:spacing w:after="0" w:line="259" w:lineRule="auto"/>
        <w:ind w:left="0" w:right="0" w:firstLine="0"/>
      </w:pPr>
      <w:r>
        <w:t>Kohaliku omavalitsuse üksuste ühinemise soodustamise seaduses tehakse järgmised muudatused:</w:t>
      </w:r>
    </w:p>
    <w:p w:rsidR="004C5BC3" w:rsidP="002423BE" w:rsidRDefault="004C5BC3" w14:paraId="2CC9980F" w14:textId="77777777">
      <w:pPr>
        <w:spacing w:after="0" w:line="259" w:lineRule="auto"/>
        <w:ind w:left="0" w:right="0" w:firstLine="0"/>
      </w:pPr>
    </w:p>
    <w:p w:rsidR="004C5BC3" w:rsidP="002423BE" w:rsidRDefault="004C5BC3" w14:paraId="114F3DA6" w14:textId="4A828A9F">
      <w:pPr>
        <w:spacing w:after="0" w:line="259" w:lineRule="auto"/>
        <w:ind w:left="0" w:right="0" w:firstLine="0"/>
      </w:pPr>
      <w:r w:rsidRPr="00865CFF">
        <w:rPr>
          <w:b/>
          <w:bCs/>
        </w:rPr>
        <w:t>1)</w:t>
      </w:r>
      <w:r>
        <w:t xml:space="preserve"> </w:t>
      </w:r>
      <w:r w:rsidR="00865CFF">
        <w:t>paragrahv 3 tunnistatakse kehtetuks;</w:t>
      </w:r>
    </w:p>
    <w:p w:rsidR="00865CFF" w:rsidP="002423BE" w:rsidRDefault="00865CFF" w14:paraId="3FA4B732" w14:textId="77777777">
      <w:pPr>
        <w:spacing w:after="0" w:line="259" w:lineRule="auto"/>
        <w:ind w:left="0" w:right="0" w:firstLine="0"/>
      </w:pPr>
    </w:p>
    <w:p w:rsidRPr="001F2B5D" w:rsidR="00865CFF" w:rsidP="002423BE" w:rsidRDefault="00865CFF" w14:paraId="11D30BD7" w14:textId="40791760">
      <w:pPr>
        <w:spacing w:after="0" w:line="259" w:lineRule="auto"/>
        <w:ind w:left="0" w:right="0" w:firstLine="0"/>
      </w:pPr>
      <w:r w:rsidRPr="00865CFF">
        <w:rPr>
          <w:b/>
          <w:bCs/>
        </w:rPr>
        <w:t xml:space="preserve">2) </w:t>
      </w:r>
      <w:r w:rsidRPr="001F2B5D" w:rsidR="001F2B5D">
        <w:t xml:space="preserve">paragrahvi 4 lõige 2 tunnistatakse kehtetuks; </w:t>
      </w:r>
    </w:p>
    <w:p w:rsidR="00865CFF" w:rsidP="002423BE" w:rsidRDefault="00865CFF" w14:paraId="50CB240D" w14:textId="77777777">
      <w:pPr>
        <w:spacing w:after="0" w:line="259" w:lineRule="auto"/>
        <w:ind w:left="0" w:right="0" w:firstLine="0"/>
        <w:rPr>
          <w:b/>
          <w:bCs/>
        </w:rPr>
      </w:pPr>
    </w:p>
    <w:p w:rsidR="00865CFF" w:rsidP="002423BE" w:rsidRDefault="00865CFF" w14:paraId="640A7AEF" w14:textId="0C299C6D">
      <w:pPr>
        <w:ind w:right="0"/>
      </w:pPr>
      <w:r>
        <w:rPr>
          <w:b/>
          <w:bCs/>
        </w:rPr>
        <w:t xml:space="preserve">3) </w:t>
      </w:r>
      <w:r>
        <w:t>seadust täiendatakse §-ga 5</w:t>
      </w:r>
      <w:r>
        <w:rPr>
          <w:vertAlign w:val="superscript"/>
        </w:rPr>
        <w:t>1</w:t>
      </w:r>
      <w:r>
        <w:t xml:space="preserve"> järgmises sõnastuses: </w:t>
      </w:r>
    </w:p>
    <w:p w:rsidR="00865CFF" w:rsidP="002423BE" w:rsidRDefault="00865CFF" w14:paraId="011B140C" w14:textId="6F7B4C89">
      <w:pPr>
        <w:pStyle w:val="Pealkiri1"/>
        <w:ind w:left="-5"/>
        <w:jc w:val="both"/>
      </w:pPr>
      <w:r w:rsidRPr="002423BE">
        <w:rPr>
          <w:b w:val="0"/>
          <w:bCs/>
        </w:rPr>
        <w:t>„</w:t>
      </w:r>
      <w:r>
        <w:t>§ 5</w:t>
      </w:r>
      <w:r>
        <w:rPr>
          <w:vertAlign w:val="superscript"/>
        </w:rPr>
        <w:t>1</w:t>
      </w:r>
      <w:r>
        <w:t xml:space="preserve">. Ühinemistoetuse maksmise põhimõtted ja kord </w:t>
      </w:r>
    </w:p>
    <w:p w:rsidR="00865CFF" w:rsidP="002423BE" w:rsidRDefault="00865CFF" w14:paraId="06DCBA8C" w14:textId="259F7F54">
      <w:pPr>
        <w:ind w:right="0" w:firstLine="0"/>
      </w:pPr>
      <w:r>
        <w:t xml:space="preserve">(1) </w:t>
      </w:r>
      <w:r w:rsidR="00DD07AC">
        <w:t>Riigieelarvest eraldatakse ühinemise tulemusel moodustunud kohaliku omavalitsuse üksusele ühinemistoetust 30 eurot elaniku kohta</w:t>
      </w:r>
      <w:r w:rsidR="00351D93">
        <w:t>, kuid</w:t>
      </w:r>
      <w:r w:rsidR="00DD07AC">
        <w:t xml:space="preserve"> mitte rohkem kui 700 000 eurot</w:t>
      </w:r>
      <w:r>
        <w:t xml:space="preserve">. </w:t>
      </w:r>
    </w:p>
    <w:p w:rsidR="00865CFF" w:rsidP="00865CFF" w:rsidRDefault="00865CFF" w14:paraId="5CED4A73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65CFF" w:rsidP="001F2B5D" w:rsidRDefault="00865CFF" w14:paraId="164E0EF6" w14:textId="3D168329">
      <w:pPr>
        <w:ind w:right="0"/>
      </w:pPr>
      <w:r>
        <w:t xml:space="preserve">(2) </w:t>
      </w:r>
      <w:r w:rsidR="00DD07AC">
        <w:t>Kui ühinemise tulemusel moodustunud kohaliku omavalitsuse üksuse</w:t>
      </w:r>
      <w:r w:rsidR="00351D93">
        <w:t xml:space="preserve"> koosseisu</w:t>
      </w:r>
      <w:r w:rsidR="00DD07AC">
        <w:t xml:space="preserve"> antakse üle territooriumiosa, arvestatakse territooriumiosa elanike arvuga </w:t>
      </w:r>
      <w:r w:rsidR="00351D93">
        <w:t xml:space="preserve">käesoleva paragrahvi </w:t>
      </w:r>
      <w:r w:rsidR="00DD07AC">
        <w:t>lõikes 1 nimetatud toetuse arvutamisel</w:t>
      </w:r>
      <w:r>
        <w:t xml:space="preserve">.  </w:t>
      </w:r>
    </w:p>
    <w:p w:rsidR="00865CFF" w:rsidP="00865CFF" w:rsidRDefault="00865CFF" w14:paraId="28DF4DCB" w14:textId="3A67C77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65CFF" w:rsidP="002423BE" w:rsidRDefault="00865CFF" w14:paraId="19B84063" w14:textId="7218F7AD">
      <w:pPr>
        <w:ind w:right="0" w:firstLine="0"/>
      </w:pPr>
      <w:r>
        <w:t>(</w:t>
      </w:r>
      <w:r w:rsidR="00DD07AC">
        <w:t>3</w:t>
      </w:r>
      <w:r>
        <w:t>) Käesoleva paragrahvi lõi</w:t>
      </w:r>
      <w:r w:rsidR="00DD07AC">
        <w:t>kes</w:t>
      </w:r>
      <w:r>
        <w:t xml:space="preserve"> </w:t>
      </w:r>
      <w:r w:rsidRPr="00786BE1">
        <w:rPr>
          <w:szCs w:val="24"/>
        </w:rPr>
        <w:t>1</w:t>
      </w:r>
      <w:r w:rsidRPr="00786BE1">
        <w:rPr>
          <w:rFonts w:eastAsia="Calibri"/>
          <w:szCs w:val="24"/>
        </w:rPr>
        <w:t xml:space="preserve"> </w:t>
      </w:r>
      <w:r>
        <w:t xml:space="preserve">nimetatud </w:t>
      </w:r>
      <w:r w:rsidR="00DD07AC">
        <w:t>ühinemis</w:t>
      </w:r>
      <w:r>
        <w:t>toetus</w:t>
      </w:r>
      <w:r w:rsidR="00DD07AC">
        <w:t>t</w:t>
      </w:r>
      <w:r>
        <w:t xml:space="preserve"> eraldatakse järgmiste toimingute kulude katteks: </w:t>
      </w:r>
    </w:p>
    <w:p w:rsidRPr="00786BE1" w:rsidR="00865CFF" w:rsidP="002423BE" w:rsidRDefault="00865CFF" w14:paraId="4C8ACF0F" w14:textId="77777777">
      <w:pPr>
        <w:ind w:left="0" w:firstLine="0"/>
      </w:pPr>
      <w:r>
        <w:t xml:space="preserve">1) </w:t>
      </w:r>
      <w:r w:rsidRPr="00786BE1">
        <w:t xml:space="preserve">ühinemisega seotud uuringute ja analüüside tegemine ning konsultatsioonide andmine;  </w:t>
      </w:r>
    </w:p>
    <w:p w:rsidRPr="00786BE1" w:rsidR="00865CFF" w:rsidP="002423BE" w:rsidRDefault="00865CFF" w14:paraId="04365C07" w14:textId="77777777">
      <w:pPr>
        <w:ind w:left="0" w:firstLine="0"/>
      </w:pPr>
      <w:r>
        <w:t xml:space="preserve">2) </w:t>
      </w:r>
      <w:r w:rsidRPr="00786BE1">
        <w:t xml:space="preserve">valla või linna elanike arvamuse väljaselgitamine;  </w:t>
      </w:r>
    </w:p>
    <w:p w:rsidRPr="00786BE1" w:rsidR="00865CFF" w:rsidP="002423BE" w:rsidRDefault="00865CFF" w14:paraId="34752966" w14:textId="77777777">
      <w:pPr>
        <w:ind w:left="0" w:firstLine="0"/>
      </w:pPr>
      <w:r>
        <w:t xml:space="preserve">3) </w:t>
      </w:r>
      <w:r w:rsidRPr="00786BE1">
        <w:t xml:space="preserve">omavalitsusüksuse nime, piiride ja liigi muutmisega seotud toimingud;  </w:t>
      </w:r>
    </w:p>
    <w:p w:rsidRPr="00786BE1" w:rsidR="00865CFF" w:rsidP="002423BE" w:rsidRDefault="00865CFF" w14:paraId="0DC1F205" w14:textId="77777777">
      <w:pPr>
        <w:ind w:left="0" w:firstLine="0"/>
      </w:pPr>
      <w:r>
        <w:t xml:space="preserve">4) </w:t>
      </w:r>
      <w:r w:rsidRPr="00786BE1">
        <w:t xml:space="preserve">omavalitsusüksuse ametiasutuste ja ametiasutuste hallatavate asutuste ümberkorraldamine ning hüvitiste ja volikogude algatatud ühinemise korral preemiate maksmine;  </w:t>
      </w:r>
    </w:p>
    <w:p w:rsidRPr="00786BE1" w:rsidR="00865CFF" w:rsidP="002423BE" w:rsidRDefault="00865CFF" w14:paraId="646E53A0" w14:textId="77777777">
      <w:pPr>
        <w:ind w:left="0" w:firstLine="0"/>
      </w:pPr>
      <w:r>
        <w:t xml:space="preserve">5) </w:t>
      </w:r>
      <w:r w:rsidRPr="00786BE1">
        <w:t>ühekordse hüvitise maksmine asjaomase omavalitsusüksuse volikogu esimehele, vallavanemale ja linnapeale nende volituste lõppemisel kohaliku omavalitsuse korralduse seaduse § 54</w:t>
      </w:r>
      <w:r w:rsidRPr="00786BE1">
        <w:rPr>
          <w:vertAlign w:val="superscript"/>
        </w:rPr>
        <w:t>1</w:t>
      </w:r>
      <w:r w:rsidRPr="00786BE1">
        <w:t xml:space="preserve"> lõigetes 3 ja 3</w:t>
      </w:r>
      <w:r w:rsidRPr="00786BE1">
        <w:rPr>
          <w:vertAlign w:val="superscript"/>
        </w:rPr>
        <w:t xml:space="preserve">1 </w:t>
      </w:r>
      <w:r w:rsidRPr="00786BE1">
        <w:t xml:space="preserve">sätestatud juhtudel;  </w:t>
      </w:r>
    </w:p>
    <w:p w:rsidRPr="00786BE1" w:rsidR="00865CFF" w:rsidP="002423BE" w:rsidRDefault="00865CFF" w14:paraId="778B0899" w14:textId="77777777">
      <w:pPr>
        <w:ind w:left="0" w:firstLine="0"/>
      </w:pPr>
      <w:r>
        <w:t xml:space="preserve">6) </w:t>
      </w:r>
      <w:r w:rsidRPr="00786BE1">
        <w:t xml:space="preserve">avalike teenuste osutamisega seonduvate kulude katmine;  </w:t>
      </w:r>
    </w:p>
    <w:p w:rsidRPr="00786BE1" w:rsidR="00865CFF" w:rsidP="002423BE" w:rsidRDefault="00865CFF" w14:paraId="2BD5CFDE" w14:textId="77777777">
      <w:pPr>
        <w:ind w:left="0" w:firstLine="0"/>
      </w:pPr>
      <w:r>
        <w:t xml:space="preserve">7) </w:t>
      </w:r>
      <w:r w:rsidRPr="00786BE1">
        <w:t xml:space="preserve">ühinemisest tingitud kohaliku omavalitsuse üksuste infosüsteemide, e-teenuste ja veebilehtede </w:t>
      </w:r>
      <w:proofErr w:type="spellStart"/>
      <w:r w:rsidRPr="00786BE1">
        <w:t>kokkuviimine</w:t>
      </w:r>
      <w:proofErr w:type="spellEnd"/>
      <w:r w:rsidRPr="00786BE1">
        <w:t xml:space="preserve">; </w:t>
      </w:r>
    </w:p>
    <w:p w:rsidRPr="00581324" w:rsidR="00865CFF" w:rsidP="002423BE" w:rsidRDefault="00865CFF" w14:paraId="44943BE8" w14:textId="5A5AB529" w14:noSpellErr="1">
      <w:pPr>
        <w:spacing w:after="0" w:line="240" w:lineRule="auto"/>
        <w:ind w:left="0" w:right="0" w:firstLine="0"/>
      </w:pPr>
      <w:r w:rsidR="00865CFF">
        <w:rPr/>
        <w:t>8) a</w:t>
      </w:r>
      <w:commentRangeStart w:id="735861175"/>
      <w:r w:rsidR="00865CFF">
        <w:rPr/>
        <w:t>rengukavas</w:t>
      </w:r>
      <w:commentRangeEnd w:id="735861175"/>
      <w:r>
        <w:rPr>
          <w:rStyle w:val="CommentReference"/>
        </w:rPr>
        <w:commentReference w:id="735861175"/>
      </w:r>
      <w:r w:rsidR="00865CFF">
        <w:rPr/>
        <w:t xml:space="preserve"> </w:t>
      </w:r>
      <w:r>
        <w:tab/>
      </w:r>
      <w:r w:rsidR="00865CFF">
        <w:rPr/>
        <w:t xml:space="preserve">ettenähtud </w:t>
      </w:r>
      <w:r>
        <w:tab/>
      </w:r>
      <w:r w:rsidR="00865CFF">
        <w:rPr/>
        <w:t xml:space="preserve">või </w:t>
      </w:r>
      <w:r>
        <w:tab/>
      </w:r>
      <w:r w:rsidR="00865CFF">
        <w:rPr/>
        <w:t xml:space="preserve">ühinemislepingus </w:t>
      </w:r>
      <w:r>
        <w:tab/>
      </w:r>
      <w:r w:rsidR="00865CFF">
        <w:rPr/>
        <w:t xml:space="preserve">kokkulepitud </w:t>
      </w:r>
      <w:r w:rsidR="002423BE">
        <w:rPr/>
        <w:t>i</w:t>
      </w:r>
      <w:r w:rsidR="00865CFF">
        <w:rPr/>
        <w:t>nvesteeringute finantseerimine</w:t>
      </w:r>
      <w:r w:rsidR="00351D93">
        <w:rPr/>
        <w:t>.</w:t>
      </w:r>
      <w:r w:rsidR="00865CFF">
        <w:rPr/>
        <w:t xml:space="preserve">  </w:t>
      </w:r>
    </w:p>
    <w:p w:rsidR="00865CFF" w:rsidP="00865CFF" w:rsidRDefault="00865CFF" w14:paraId="5C7DB082" w14:textId="1D52BE09">
      <w:pPr>
        <w:spacing w:after="0" w:line="259" w:lineRule="auto"/>
        <w:ind w:left="0" w:right="0" w:firstLine="0"/>
      </w:pPr>
    </w:p>
    <w:p w:rsidR="00865CFF" w:rsidP="00865CFF" w:rsidRDefault="00865CFF" w14:paraId="5CE940A5" w14:textId="13C98218">
      <w:pPr>
        <w:ind w:left="0" w:right="0" w:firstLine="0"/>
      </w:pPr>
      <w:r>
        <w:t>(</w:t>
      </w:r>
      <w:r w:rsidR="00DD07AC">
        <w:t>4</w:t>
      </w:r>
      <w:r>
        <w:t>) Ühinemise tulemusel moodustunud kohaliku omavalitsuse üksusele käesoleva paragrahvi lõi</w:t>
      </w:r>
      <w:r w:rsidR="00DD07AC">
        <w:t>kes</w:t>
      </w:r>
      <w:r>
        <w:t xml:space="preserve"> 1</w:t>
      </w:r>
      <w:r>
        <w:rPr>
          <w:rFonts w:ascii="Calibri" w:hAnsi="Calibri" w:eastAsia="Calibri" w:cs="Calibri"/>
          <w:sz w:val="22"/>
        </w:rPr>
        <w:t xml:space="preserve"> </w:t>
      </w:r>
      <w:r>
        <w:t xml:space="preserve">nimetatud ühinemistoetuse arvutamisel võetakse aluseks elanike arv rahvastikuregistri andmetel ühinemise tulemusel moodustunud kohaliku omavalitsuse </w:t>
      </w:r>
      <w:r w:rsidR="006600DA">
        <w:t>ühinemise aastale järgneva aasta</w:t>
      </w:r>
      <w:r>
        <w:t xml:space="preserve"> </w:t>
      </w:r>
      <w:r w:rsidR="006600DA">
        <w:t xml:space="preserve">1. jaanuari </w:t>
      </w:r>
      <w:r>
        <w:t xml:space="preserve">seisuga. Ühinemistoetus arvutatakse 1000 euro täpsusega. </w:t>
      </w:r>
    </w:p>
    <w:p w:rsidR="00865CFF" w:rsidP="00865CFF" w:rsidRDefault="00865CFF" w14:paraId="7B61D679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65CFF" w:rsidP="00865CFF" w:rsidRDefault="00865CFF" w14:paraId="736DECAB" w14:textId="47EE459A">
      <w:pPr>
        <w:ind w:left="0" w:right="0" w:firstLine="0"/>
      </w:pPr>
      <w:r>
        <w:t>(</w:t>
      </w:r>
      <w:r w:rsidR="00351D93">
        <w:t>5</w:t>
      </w:r>
      <w:r>
        <w:t xml:space="preserve">) Ühinemistoetus kantakse ühinemise tulemusel moodustunud kohaliku omavalitsuse üksusele üle hiljemalt nimetatud </w:t>
      </w:r>
      <w:r w:rsidR="00351D93">
        <w:t xml:space="preserve">kohaliku </w:t>
      </w:r>
      <w:r w:rsidRPr="009754FF">
        <w:t>omavalitsus</w:t>
      </w:r>
      <w:r w:rsidR="00351D93">
        <w:t xml:space="preserve">e </w:t>
      </w:r>
      <w:r w:rsidRPr="009754FF">
        <w:t>üksuse</w:t>
      </w:r>
      <w:r>
        <w:t xml:space="preserve"> volikogu valimiste tulemuste väljakuulutamise aastale järgneva </w:t>
      </w:r>
      <w:r w:rsidRPr="00391D0C">
        <w:t xml:space="preserve">aasta </w:t>
      </w:r>
      <w:r w:rsidRPr="002423BE">
        <w:t xml:space="preserve">esimese </w:t>
      </w:r>
      <w:r w:rsidRPr="002423BE" w:rsidR="00DD07AC">
        <w:t xml:space="preserve">poolaasta </w:t>
      </w:r>
      <w:r w:rsidRPr="002423BE">
        <w:t>lõpuks</w:t>
      </w:r>
      <w:r w:rsidRPr="00391D0C">
        <w:t>.“;</w:t>
      </w:r>
      <w:r>
        <w:t xml:space="preserve"> </w:t>
      </w:r>
    </w:p>
    <w:p w:rsidR="00865CFF" w:rsidP="002423BE" w:rsidRDefault="00865CFF" w14:paraId="68987211" w14:textId="5B1D611E">
      <w:pPr>
        <w:spacing w:after="0" w:line="259" w:lineRule="auto"/>
        <w:ind w:left="0" w:right="0" w:firstLine="0"/>
        <w:rPr>
          <w:b/>
          <w:bCs/>
        </w:rPr>
      </w:pPr>
    </w:p>
    <w:p w:rsidRPr="00E059F0" w:rsidR="00E059F0" w:rsidP="002423BE" w:rsidRDefault="00E059F0" w14:paraId="3CD8F660" w14:textId="78103B9E">
      <w:pPr>
        <w:spacing w:after="0" w:line="259" w:lineRule="auto"/>
        <w:ind w:left="0" w:right="0" w:firstLine="0"/>
      </w:pPr>
      <w:r>
        <w:rPr>
          <w:b/>
          <w:bCs/>
        </w:rPr>
        <w:t xml:space="preserve">4) </w:t>
      </w:r>
      <w:r w:rsidRPr="00E059F0">
        <w:t>paragrahvi 6 pealkiri muudetakse ja sõnastatakse järgmiselt:</w:t>
      </w:r>
    </w:p>
    <w:p w:rsidR="00E059F0" w:rsidP="002423BE" w:rsidRDefault="00E059F0" w14:paraId="3F0DC6AD" w14:textId="5D0FAF84">
      <w:pPr>
        <w:spacing w:after="0" w:line="259" w:lineRule="auto"/>
        <w:ind w:left="0" w:right="0" w:firstLine="0"/>
      </w:pPr>
      <w:r w:rsidRPr="00E059F0">
        <w:t>„</w:t>
      </w:r>
      <w:r>
        <w:rPr>
          <w:b/>
          <w:bCs/>
        </w:rPr>
        <w:t xml:space="preserve">§ 6. </w:t>
      </w:r>
      <w:r w:rsidRPr="00E059F0">
        <w:rPr>
          <w:b/>
          <w:bCs/>
        </w:rPr>
        <w:t>Ühinemisest tingitud riigieelarveliste toetuste vähenemise kompenseerimine</w:t>
      </w:r>
      <w:r>
        <w:rPr>
          <w:b/>
          <w:bCs/>
        </w:rPr>
        <w:t>“</w:t>
      </w:r>
      <w:r w:rsidRPr="00E059F0">
        <w:t xml:space="preserve">; </w:t>
      </w:r>
    </w:p>
    <w:p w:rsidR="00E059F0" w:rsidP="002423BE" w:rsidRDefault="00E059F0" w14:paraId="2ECD6CA3" w14:textId="77777777">
      <w:pPr>
        <w:spacing w:after="0" w:line="259" w:lineRule="auto"/>
        <w:ind w:left="0" w:right="0" w:firstLine="0"/>
      </w:pPr>
    </w:p>
    <w:p w:rsidR="00E059F0" w:rsidP="002423BE" w:rsidRDefault="00E059F0" w14:paraId="1957B17E" w14:textId="6C84B417">
      <w:pPr>
        <w:spacing w:after="0" w:line="259" w:lineRule="auto"/>
        <w:ind w:left="0" w:right="0" w:firstLine="0"/>
      </w:pPr>
      <w:r w:rsidRPr="00E059F0">
        <w:rPr>
          <w:b/>
          <w:bCs/>
        </w:rPr>
        <w:t>5)</w:t>
      </w:r>
      <w:r>
        <w:t xml:space="preserve"> </w:t>
      </w:r>
      <w:r w:rsidR="00040F08">
        <w:t>paragrahvi 6 lõige 3 tunnistatakse kehtetuks;</w:t>
      </w:r>
    </w:p>
    <w:p w:rsidR="00040F08" w:rsidP="002423BE" w:rsidRDefault="00040F08" w14:paraId="5A989835" w14:textId="77777777">
      <w:pPr>
        <w:spacing w:after="0" w:line="259" w:lineRule="auto"/>
        <w:ind w:left="0" w:right="0" w:firstLine="0"/>
      </w:pPr>
    </w:p>
    <w:p w:rsidR="00040F08" w:rsidP="002423BE" w:rsidRDefault="00E059F0" w14:paraId="11F6ECD2" w14:textId="0F23DDF4">
      <w:pPr>
        <w:spacing w:after="0" w:line="259" w:lineRule="auto"/>
        <w:ind w:left="0" w:right="0" w:firstLine="0"/>
      </w:pPr>
      <w:r w:rsidRPr="00E059F0">
        <w:rPr>
          <w:b/>
          <w:bCs/>
        </w:rPr>
        <w:t xml:space="preserve">6) </w:t>
      </w:r>
      <w:r w:rsidR="00040F08">
        <w:t xml:space="preserve">paragrahvi 6 lõike 6 </w:t>
      </w:r>
      <w:r w:rsidR="007E58EA">
        <w:t xml:space="preserve">teises lauses </w:t>
      </w:r>
      <w:r w:rsidR="00040F08">
        <w:t>asendatakse sõna „kaheksa“ sõnaga „nelja“;</w:t>
      </w:r>
    </w:p>
    <w:p w:rsidR="00040F08" w:rsidP="002423BE" w:rsidRDefault="00040F08" w14:paraId="48E7E524" w14:textId="77777777">
      <w:pPr>
        <w:spacing w:after="0" w:line="259" w:lineRule="auto"/>
        <w:ind w:left="0" w:right="0" w:firstLine="0"/>
      </w:pPr>
    </w:p>
    <w:p w:rsidRPr="00E059F0" w:rsidR="00E059F0" w:rsidP="002423BE" w:rsidRDefault="000D100C" w14:paraId="7E98F1CE" w14:textId="7EB1D9E9">
      <w:pPr>
        <w:spacing w:after="0" w:line="259" w:lineRule="auto"/>
        <w:ind w:left="0" w:right="0" w:firstLine="0"/>
        <w:rPr>
          <w:bCs/>
        </w:rPr>
      </w:pPr>
      <w:r>
        <w:rPr>
          <w:b/>
        </w:rPr>
        <w:t>7</w:t>
      </w:r>
      <w:r w:rsidR="00B44BD6">
        <w:rPr>
          <w:b/>
        </w:rPr>
        <w:t xml:space="preserve">) </w:t>
      </w:r>
      <w:r w:rsidRPr="00E059F0" w:rsidR="00E059F0">
        <w:rPr>
          <w:bCs/>
        </w:rPr>
        <w:t>paragrahvi 7 täiendatakse lõikega 5 järgmises sõnastuses:</w:t>
      </w:r>
    </w:p>
    <w:p w:rsidRPr="009136A3" w:rsidR="00B20D88" w:rsidP="002423BE" w:rsidRDefault="00E059F0" w14:paraId="58A84C04" w14:noSpellErr="1" w14:textId="1240D2A3">
      <w:pPr>
        <w:spacing w:after="0" w:line="259" w:lineRule="auto"/>
        <w:ind w:left="0" w:right="0" w:firstLine="0"/>
      </w:pPr>
      <w:r w:rsidR="00E059F0">
        <w:rPr/>
        <w:t>„(5)</w:t>
      </w:r>
      <w:r w:rsidRPr="05D411B3" w:rsidR="00E059F0">
        <w:rPr>
          <w:b w:val="1"/>
          <w:bCs w:val="1"/>
        </w:rPr>
        <w:t xml:space="preserve"> </w:t>
      </w:r>
      <w:r w:rsidR="00040F08">
        <w:rPr/>
        <w:t>Käesoleva seaduse §-s 5</w:t>
      </w:r>
      <w:r w:rsidRPr="05D411B3" w:rsidR="00040F08">
        <w:rPr>
          <w:vertAlign w:val="superscript"/>
        </w:rPr>
        <w:t>1</w:t>
      </w:r>
      <w:r w:rsidR="00040F08">
        <w:rPr/>
        <w:t xml:space="preserve"> nimetatud ühinemistoetust makstakse ka kohaliku omavalitsuse üksuste</w:t>
      </w:r>
      <w:ins w:author="Kärt Voor - JUSTDIGI" w:date="2025-10-16T11:15:33.797Z" w:id="1366998794">
        <w:r w:rsidR="099BD4B1">
          <w:t>le</w:t>
        </w:r>
      </w:ins>
      <w:del w:author="Kärt Voor - JUSTDIGI" w:date="2025-10-16T11:15:41.172Z" w:id="42475475">
        <w:r w:rsidDel="00351D93">
          <w:delText xml:space="preserve"> ühinemise korra</w:delText>
        </w:r>
        <w:r w:rsidDel="00040F08">
          <w:delText>l</w:delText>
        </w:r>
      </w:del>
      <w:r w:rsidR="00040F08">
        <w:rPr/>
        <w:t xml:space="preserve">, kes moodustusid </w:t>
      </w:r>
      <w:r w:rsidR="00B44BD6">
        <w:rPr/>
        <w:t>2025. a</w:t>
      </w:r>
      <w:r w:rsidR="00040F08">
        <w:rPr/>
        <w:t xml:space="preserve">asta </w:t>
      </w:r>
      <w:r w:rsidR="009136A3">
        <w:rPr/>
        <w:t>kohaliku omavalitsuse volikogu valimistulemuste väljakuulutamise päeval.“.</w:t>
      </w:r>
      <w:r w:rsidRPr="05D411B3" w:rsidR="009136A3">
        <w:rPr>
          <w:highlight w:val="yellow"/>
        </w:rPr>
        <w:t xml:space="preserve"> </w:t>
      </w:r>
    </w:p>
    <w:p w:rsidR="00B44BD6" w:rsidP="002423BE" w:rsidRDefault="00B44BD6" w14:paraId="20809A8E" w14:textId="77777777">
      <w:pPr>
        <w:spacing w:after="0" w:line="259" w:lineRule="auto"/>
        <w:ind w:left="0" w:right="0" w:firstLine="0"/>
      </w:pPr>
    </w:p>
    <w:p w:rsidR="00B20D88" w:rsidRDefault="00A53EDE" w14:paraId="4B791E47" w14:textId="725399AF">
      <w:pPr>
        <w:pStyle w:val="Pealkiri1"/>
        <w:ind w:left="-5"/>
      </w:pPr>
      <w:r>
        <w:t xml:space="preserve">§ </w:t>
      </w:r>
      <w:r w:rsidR="00B44BD6">
        <w:t>3</w:t>
      </w:r>
      <w:r>
        <w:t>.</w:t>
      </w:r>
      <w:r>
        <w:rPr>
          <w:b w:val="0"/>
        </w:rPr>
        <w:t xml:space="preserve"> </w:t>
      </w:r>
      <w:r>
        <w:t xml:space="preserve">Seaduse jõustumine </w:t>
      </w:r>
    </w:p>
    <w:p w:rsidR="00B20D88" w:rsidRDefault="00A53EDE" w14:paraId="008B680F" w14:textId="7777777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20D88" w:rsidP="009136A3" w:rsidRDefault="00A53EDE" w14:paraId="7F23A7E4" w14:textId="4EF50E07">
      <w:pPr>
        <w:ind w:right="0"/>
      </w:pPr>
      <w:r>
        <w:t>Käesolev seadus jõustub 202</w:t>
      </w:r>
      <w:r w:rsidR="00B44BD6">
        <w:t>6</w:t>
      </w:r>
      <w:r>
        <w:t xml:space="preserve">. aasta 1. </w:t>
      </w:r>
      <w:r w:rsidR="00351D93">
        <w:t>märtsil</w:t>
      </w:r>
      <w:r>
        <w:t xml:space="preserve">. </w:t>
      </w:r>
    </w:p>
    <w:p w:rsidR="00B20D88" w:rsidRDefault="00A53EDE" w14:paraId="15ECC89F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RDefault="00B20D88" w14:paraId="1B9B48A0" w14:textId="5AC95D0B">
      <w:pPr>
        <w:spacing w:after="0" w:line="259" w:lineRule="auto"/>
        <w:ind w:left="0" w:right="0" w:firstLine="0"/>
        <w:jc w:val="left"/>
      </w:pPr>
    </w:p>
    <w:p w:rsidR="00B20D88" w:rsidRDefault="00A53EDE" w14:paraId="2F3DEB68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RDefault="00A53EDE" w14:paraId="757CC0FB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RDefault="000D100C" w14:paraId="4E0452F8" w14:textId="102BC2D0">
      <w:pPr>
        <w:ind w:left="-5" w:right="0"/>
      </w:pPr>
      <w:r>
        <w:t xml:space="preserve">Lauri </w:t>
      </w:r>
      <w:proofErr w:type="spellStart"/>
      <w:r>
        <w:t>Hussar</w:t>
      </w:r>
      <w:proofErr w:type="spellEnd"/>
    </w:p>
    <w:p w:rsidR="00B20D88" w:rsidRDefault="00A53EDE" w14:paraId="16EFE29E" w14:textId="77777777">
      <w:pPr>
        <w:ind w:left="-5" w:right="0"/>
      </w:pPr>
      <w:r>
        <w:t xml:space="preserve">Riigikogu esimees </w:t>
      </w:r>
    </w:p>
    <w:p w:rsidR="00B20D88" w:rsidRDefault="00A53EDE" w14:paraId="0BD577CE" w14:textId="77777777">
      <w:pPr>
        <w:spacing w:after="5" w:line="259" w:lineRule="auto"/>
        <w:ind w:left="0" w:right="0" w:firstLine="0"/>
        <w:jc w:val="left"/>
      </w:pPr>
      <w:r>
        <w:t xml:space="preserve"> </w:t>
      </w:r>
    </w:p>
    <w:p w:rsidR="00B20D88" w:rsidRDefault="00A53EDE" w14:paraId="1761DA5A" w14:textId="30093C28">
      <w:pPr>
        <w:tabs>
          <w:tab w:val="center" w:pos="1416"/>
          <w:tab w:val="center" w:pos="2365"/>
        </w:tabs>
        <w:ind w:left="-15" w:right="0" w:firstLine="0"/>
        <w:jc w:val="left"/>
      </w:pPr>
      <w:r>
        <w:t xml:space="preserve">Tallinn, </w:t>
      </w:r>
      <w:r>
        <w:tab/>
      </w:r>
      <w:r>
        <w:t xml:space="preserve"> </w:t>
      </w:r>
      <w:r>
        <w:tab/>
      </w:r>
      <w:r>
        <w:t>202</w:t>
      </w:r>
      <w:r w:rsidR="000D100C">
        <w:t>5</w:t>
      </w:r>
      <w:r>
        <w:t xml:space="preserve"> </w:t>
      </w:r>
    </w:p>
    <w:p w:rsidR="00B20D88" w:rsidRDefault="00A53EDE" w14:paraId="2002713C" w14:textId="77777777">
      <w:pPr>
        <w:spacing w:after="220" w:line="259" w:lineRule="auto"/>
        <w:ind w:left="0" w:right="0" w:firstLine="0"/>
        <w:jc w:val="left"/>
      </w:pPr>
      <w:r>
        <w:t xml:space="preserve"> </w:t>
      </w:r>
    </w:p>
    <w:p w:rsidR="00B20D88" w:rsidRDefault="00A53EDE" w14:paraId="18BEC9AA" w14:textId="77777777">
      <w:pPr>
        <w:ind w:left="-5" w:right="0"/>
      </w:pPr>
      <w:r>
        <w:t xml:space="preserve">Algatab Vabariigi Valitsus …… </w:t>
      </w:r>
    </w:p>
    <w:p w:rsidR="00B20D88" w:rsidRDefault="00A53EDE" w14:paraId="6A4B4171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RDefault="00A53EDE" w14:paraId="641A7F37" w14:textId="77777777">
      <w:pPr>
        <w:ind w:left="-5" w:right="0"/>
      </w:pPr>
      <w:r>
        <w:t xml:space="preserve">(allkirjastatud digitaalselt) </w:t>
      </w:r>
    </w:p>
    <w:p w:rsidR="00B20D88" w:rsidRDefault="00A53EDE" w14:paraId="678F41C9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20D88" w:rsidRDefault="00A53EDE" w14:paraId="7DDBAFEE" w14:textId="77777777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B20D88">
      <w:footerReference w:type="even" r:id="rId8"/>
      <w:footerReference w:type="default" r:id="rId9"/>
      <w:footerReference w:type="first" r:id="rId10"/>
      <w:pgSz w:w="11906" w:h="16838" w:orient="portrait"/>
      <w:pgMar w:top="1182" w:right="1127" w:bottom="1353" w:left="1702" w:header="708" w:footer="709" w:gutter="0"/>
      <w:cols w:space="708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KJ" w:author="Kärt Voor - JUSTDIGI" w:date="2025-10-13T16:02:38" w:id="417976206">
    <w:p xmlns:w14="http://schemas.microsoft.com/office/word/2010/wordml" xmlns:w="http://schemas.openxmlformats.org/wordprocessingml/2006/main" w:rsidR="78398D8B" w:rsidRDefault="1498CF9E" w14:paraId="7024E6F4" w14:textId="3523EFB3">
      <w:pPr>
        <w:pStyle w:val="CommentText"/>
      </w:pPr>
      <w:r>
        <w:rPr>
          <w:rStyle w:val="CommentReference"/>
        </w:rPr>
        <w:annotationRef/>
      </w:r>
      <w:r w:rsidRPr="735E2223" w:rsidR="292CC555">
        <w:t xml:space="preserve">Palume terminid määratleda eraldi lõigetes ja arvestada, et HÕNTE § 18 lõike 3 järgi ei kuulu terminit määratlevasse sättesse eraldiseisvad sätted, sest sellisel juhul ei ole teksti paigutus süsteemne ega ülevaatlik ning mõned sätted võivad jääda tõlgendamisel tähelepanuta. </w:t>
      </w:r>
    </w:p>
  </w:comment>
  <w:comment xmlns:w="http://schemas.openxmlformats.org/wordprocessingml/2006/main" w:initials="KJ" w:author="Kärt Voor - JUSTDIGI" w:date="2025-10-13T16:14:14" w:id="7806789">
    <w:p xmlns:w14="http://schemas.microsoft.com/office/word/2010/wordml" xmlns:w="http://schemas.openxmlformats.org/wordprocessingml/2006/main" w:rsidR="10660634" w:rsidRDefault="10C41E44" w14:paraId="32707083" w14:textId="0ABD8315">
      <w:pPr>
        <w:pStyle w:val="CommentText"/>
      </w:pPr>
      <w:r>
        <w:rPr>
          <w:rStyle w:val="CommentReference"/>
        </w:rPr>
        <w:annotationRef/>
      </w:r>
      <w:r w:rsidRPr="286A48D3" w:rsidR="195FC707">
        <w:t>Muudatuse esiletõstmiseks palume kaaluda normi täiendamist sõnadega "temaga piirneva".</w:t>
      </w:r>
    </w:p>
  </w:comment>
  <w:comment xmlns:w="http://schemas.openxmlformats.org/wordprocessingml/2006/main" w:initials="KJ" w:author="Kärt Voor - JUSTDIGI" w:date="2025-10-13T16:18:21" w:id="678950947">
    <w:p xmlns:w14="http://schemas.microsoft.com/office/word/2010/wordml" xmlns:w="http://schemas.openxmlformats.org/wordprocessingml/2006/main" w:rsidR="34309CC0" w:rsidRDefault="18235B3F" w14:paraId="6593B834" w14:textId="7E5FC01E">
      <w:pPr>
        <w:pStyle w:val="CommentText"/>
      </w:pPr>
      <w:r>
        <w:rPr>
          <w:rStyle w:val="CommentReference"/>
        </w:rPr>
        <w:annotationRef/>
      </w:r>
      <w:r w:rsidRPr="4B439BF2" w:rsidR="4C3DEDC6">
        <w:t>Sõna "üleandmise" ETHS-s ei ole, kasutatakse "arvamisel".  Kui sisuliselt õige on "arvamisel", siis tuleb seda kasutada läbivalt. Kui sisuliselt õige on "üleandmisega", siis palume seda SK-s öelda ja seda erisust ka põhjendada.</w:t>
      </w:r>
    </w:p>
  </w:comment>
  <w:comment xmlns:w="http://schemas.openxmlformats.org/wordprocessingml/2006/main" w:initials="KJ" w:author="Kärt Voor - JUSTDIGI" w:date="2025-10-16T13:29:27" w:id="1144063317">
    <w:p xmlns:w14="http://schemas.microsoft.com/office/word/2010/wordml" xmlns:w="http://schemas.openxmlformats.org/wordprocessingml/2006/main" w:rsidR="59332540" w:rsidRDefault="5FD44A9C" w14:paraId="3D474EBE" w14:textId="0B90B31B">
      <w:pPr>
        <w:pStyle w:val="CommentText"/>
      </w:pPr>
      <w:r>
        <w:rPr>
          <w:rStyle w:val="CommentReference"/>
        </w:rPr>
        <w:annotationRef/>
      </w:r>
      <w:r w:rsidRPr="37756459" w:rsidR="26FCA25A">
        <w:t>Palume viidata konkreetsele lõikele, sest norm sätestab ühinemistoetuse maksmise põhimõtted ja korra.</w:t>
      </w:r>
    </w:p>
  </w:comment>
  <w:comment xmlns:w="http://schemas.openxmlformats.org/wordprocessingml/2006/main" w:initials="KJ" w:author="Kärt Voor - JUSTDIGI" w:date="2025-10-16T13:30:22" w:id="1110606648">
    <w:p xmlns:w14="http://schemas.microsoft.com/office/word/2010/wordml" xmlns:w="http://schemas.openxmlformats.org/wordprocessingml/2006/main" w:rsidR="2F45665E" w:rsidRDefault="38E56E76" w14:paraId="099EFF37" w14:textId="7F17B1D1">
      <w:pPr>
        <w:pStyle w:val="CommentText"/>
      </w:pPr>
      <w:r>
        <w:rPr>
          <w:rStyle w:val="CommentReference"/>
        </w:rPr>
        <w:annotationRef/>
      </w:r>
      <w:r w:rsidRPr="3B59C591" w:rsidR="39493E59">
        <w:t>Määrus kehtestatakse. Palume kasutada õiget tegusõna.</w:t>
      </w:r>
    </w:p>
  </w:comment>
  <w:comment xmlns:w="http://schemas.openxmlformats.org/wordprocessingml/2006/main" w:initials="KJ" w:author="Kärt Voor - JUSTDIGI" w:date="2025-10-16T13:32:53" w:id="1520008999">
    <w:p xmlns:w14="http://schemas.microsoft.com/office/word/2010/wordml" xmlns:w="http://schemas.openxmlformats.org/wordprocessingml/2006/main" w:rsidR="0B7074D5" w:rsidRDefault="7ED4A261" w14:paraId="1511E12D" w14:textId="08F671EC">
      <w:pPr>
        <w:pStyle w:val="CommentText"/>
      </w:pPr>
      <w:r>
        <w:rPr>
          <w:rStyle w:val="CommentReference"/>
        </w:rPr>
        <w:annotationRef/>
      </w:r>
      <w:r w:rsidRPr="6EC85344" w:rsidR="20E769B7">
        <w:t>Palume viidata volitusnormi kaudu.</w:t>
      </w:r>
    </w:p>
  </w:comment>
  <w:comment xmlns:w="http://schemas.openxmlformats.org/wordprocessingml/2006/main" w:initials="KJ" w:author="Kärt Voor - JUSTDIGI" w:date="2025-10-16T13:45:21" w:id="258908195">
    <w:p xmlns:w14="http://schemas.microsoft.com/office/word/2010/wordml" xmlns:w="http://schemas.openxmlformats.org/wordprocessingml/2006/main" w:rsidR="3746C280" w:rsidRDefault="7CE1D798" w14:paraId="115AB7F4" w14:textId="209003D7">
      <w:pPr>
        <w:pStyle w:val="CommentText"/>
      </w:pPr>
      <w:r>
        <w:rPr>
          <w:rStyle w:val="CommentReference"/>
        </w:rPr>
        <w:annotationRef/>
      </w:r>
      <w:r w:rsidRPr="3B68BB9C" w:rsidR="0B892544">
        <w:t>Pealkiri peab olema joondatud keskele.</w:t>
      </w:r>
    </w:p>
  </w:comment>
  <w:comment xmlns:w="http://schemas.openxmlformats.org/wordprocessingml/2006/main" w:initials="KJ" w:author="Kärt Voor - JUSTDIGI" w:date="2025-10-16T13:46:07" w:id="2002269915">
    <w:p xmlns:w14="http://schemas.microsoft.com/office/word/2010/wordml" xmlns:w="http://schemas.openxmlformats.org/wordprocessingml/2006/main" w:rsidR="3149C4F8" w:rsidRDefault="37EB9FD2" w14:paraId="535C71DA" w14:textId="1463B043">
      <w:pPr>
        <w:pStyle w:val="CommentText"/>
      </w:pPr>
      <w:r>
        <w:rPr>
          <w:rStyle w:val="CommentReference"/>
        </w:rPr>
        <w:annotationRef/>
      </w:r>
      <w:r w:rsidRPr="2F4D3E6A" w:rsidR="7049E018">
        <w:t>Pealkiri peab kajastama ka §-s 14 reguleeritut. Palume ptk peakkiraj täiendada.</w:t>
      </w:r>
    </w:p>
  </w:comment>
  <w:comment xmlns:w="http://schemas.openxmlformats.org/wordprocessingml/2006/main" w:initials="KJ" w:author="Kärt Voor - JUSTDIGI" w:date="2025-10-16T13:51:44" w:id="445520845">
    <w:p xmlns:w14="http://schemas.microsoft.com/office/word/2010/wordml" xmlns:w="http://schemas.openxmlformats.org/wordprocessingml/2006/main" w:rsidR="792FC9BF" w:rsidRDefault="5D8CE425" w14:paraId="417139D9" w14:textId="7C5FA9B2">
      <w:pPr>
        <w:pStyle w:val="CommentText"/>
      </w:pPr>
      <w:r>
        <w:rPr>
          <w:rStyle w:val="CommentReference"/>
        </w:rPr>
        <w:annotationRef/>
      </w:r>
      <w:r w:rsidRPr="348B2740" w:rsidR="7B7E3286">
        <w:t>Ka ministeeriumide liitmisel ei kehtestatud uusi õigusakti, vaid vajadusel muudeti olemasolevaid. Seetõttu puudub sellel sättel vajadus ja palume see EN-st välja jätta.</w:t>
      </w:r>
    </w:p>
  </w:comment>
  <w:comment xmlns:w="http://schemas.openxmlformats.org/wordprocessingml/2006/main" w:initials="KJ" w:author="Kärt Voor - JUSTDIGI" w:date="2025-10-16T13:52:33" w:id="333075940">
    <w:p xmlns:w14="http://schemas.microsoft.com/office/word/2010/wordml" xmlns:w="http://schemas.openxmlformats.org/wordprocessingml/2006/main" w:rsidR="3EBDE1ED" w:rsidRDefault="5C1654D9" w14:paraId="2A9310DB" w14:textId="095BB0D8">
      <w:pPr>
        <w:pStyle w:val="CommentText"/>
      </w:pPr>
      <w:r>
        <w:rPr>
          <w:rStyle w:val="CommentReference"/>
        </w:rPr>
        <w:annotationRef/>
      </w:r>
      <w:r w:rsidRPr="24BF2EB4" w:rsidR="14DC6736">
        <w:t>Täiendada lg-ga 14(1), sest lisatav sätestab erisuse lg-st 14.</w:t>
      </w:r>
    </w:p>
  </w:comment>
  <w:comment xmlns:w="http://schemas.openxmlformats.org/wordprocessingml/2006/main" w:initials="KJ" w:author="Kärt Voor - JUSTDIGI" w:date="2025-10-16T13:54:18" w:id="618919164">
    <w:p xmlns:w14="http://schemas.microsoft.com/office/word/2010/wordml" xmlns:w="http://schemas.openxmlformats.org/wordprocessingml/2006/main" w:rsidR="51D2FA69" w:rsidRDefault="24AED511" w14:paraId="1BE6A400" w14:textId="7D420710">
      <w:pPr>
        <w:pStyle w:val="CommentText"/>
      </w:pPr>
      <w:r>
        <w:rPr>
          <w:rStyle w:val="CommentReference"/>
        </w:rPr>
        <w:annotationRef/>
      </w:r>
      <w:r w:rsidRPr="6D0287DE" w:rsidR="410F65F6">
        <w:t>Kui "territooriumiosa üleandmine" on seotud liitumisega, siis kasutada EN-s seda tegevust tähistava terminina liitumist. Kui "üleandmine" on asjakohane ka ühinemise puhul, siis palume seda arvestada termini "territooriumiosa üleandmine" määratlemisel ja see ka välja tuua.</w:t>
      </w:r>
    </w:p>
  </w:comment>
  <w:comment xmlns:w="http://schemas.openxmlformats.org/wordprocessingml/2006/main" w:initials="KJ" w:author="Kärt Voor - JUSTDIGI" w:date="2025-10-16T13:55:27" w:id="945191435">
    <w:p xmlns:w14="http://schemas.microsoft.com/office/word/2010/wordml" xmlns:w="http://schemas.openxmlformats.org/wordprocessingml/2006/main" w:rsidR="2C5F4B2A" w:rsidRDefault="530FE078" w14:paraId="5429E28A" w14:textId="0AB1AF8B">
      <w:pPr>
        <w:pStyle w:val="CommentText"/>
      </w:pPr>
      <w:r>
        <w:rPr>
          <w:rStyle w:val="CommentReference"/>
        </w:rPr>
        <w:annotationRef/>
      </w:r>
      <w:r w:rsidRPr="030681FD" w:rsidR="6BE0AD79">
        <w:t>Või "enne liitumist"? Palume kasutada sama asja tähistamiseks sama terminit (vt ka märkus p-s 11 esitatud normi pealkirja kohta).</w:t>
      </w:r>
    </w:p>
  </w:comment>
  <w:comment xmlns:w="http://schemas.openxmlformats.org/wordprocessingml/2006/main" w:initials="KJ" w:author="Kärt Voor - JUSTDIGI" w:date="2025-10-16T13:58:21" w:id="1481713232">
    <w:p xmlns:w14="http://schemas.microsoft.com/office/word/2010/wordml" xmlns:w="http://schemas.openxmlformats.org/wordprocessingml/2006/main" w:rsidR="1CA5ECF2" w:rsidRDefault="423F4801" w14:paraId="48D8A1B5" w14:textId="356D5ED8">
      <w:pPr>
        <w:pStyle w:val="CommentText"/>
      </w:pPr>
      <w:r>
        <w:rPr>
          <w:rStyle w:val="CommentReference"/>
        </w:rPr>
        <w:annotationRef/>
      </w:r>
      <w:r w:rsidRPr="64DC59CE" w:rsidR="266CEA15">
        <w:t>Ebaselge, kas katab nii ühinemise kui ka liitumist. Palume EN täpsustada.</w:t>
      </w:r>
    </w:p>
  </w:comment>
  <w:comment xmlns:w="http://schemas.openxmlformats.org/wordprocessingml/2006/main" w:initials="KJ" w:author="Kärt Voor - JUSTDIGI" w:date="2025-10-16T13:58:47" w:id="338795264">
    <w:p xmlns:w14="http://schemas.microsoft.com/office/word/2010/wordml" xmlns:w="http://schemas.openxmlformats.org/wordprocessingml/2006/main" w:rsidR="7B9B1E78" w:rsidRDefault="02383A7F" w14:paraId="3543681D" w14:textId="291B35A2">
      <w:pPr>
        <w:pStyle w:val="CommentText"/>
      </w:pPr>
      <w:r>
        <w:rPr>
          <w:rStyle w:val="CommentReference"/>
        </w:rPr>
        <w:annotationRef/>
      </w:r>
      <w:r w:rsidRPr="78A07FC5" w:rsidR="4588A711">
        <w:t>Ebaselge, kas katab nii ühinemise kui ka liitumist. Palume EN täpsustada.</w:t>
      </w:r>
    </w:p>
  </w:comment>
  <w:comment xmlns:w="http://schemas.openxmlformats.org/wordprocessingml/2006/main" w:initials="KJ" w:author="Kärt Voor - JUSTDIGI" w:date="2025-10-16T14:03:30" w:id="1009557748">
    <w:p xmlns:w14="http://schemas.microsoft.com/office/word/2010/wordml" xmlns:w="http://schemas.openxmlformats.org/wordprocessingml/2006/main" w:rsidR="5E834477" w:rsidRDefault="56E00AA0" w14:paraId="33B62BAE" w14:textId="0130DBF9">
      <w:pPr>
        <w:pStyle w:val="CommentText"/>
      </w:pPr>
      <w:r>
        <w:rPr>
          <w:rStyle w:val="CommentReference"/>
        </w:rPr>
        <w:annotationRef/>
      </w:r>
      <w:r w:rsidRPr="51D98135" w:rsidR="354046D9">
        <w:t>Millised normid peavad sellesse ptk-i kuuluma? Kui § 17, siis tuleb vormel sõnastada:</w:t>
      </w:r>
    </w:p>
    <w:p xmlns:w14="http://schemas.microsoft.com/office/word/2010/wordml" xmlns:w="http://schemas.openxmlformats.org/wordprocessingml/2006/main" w:rsidR="03004F08" w:rsidRDefault="4951ADF4" w14:paraId="4993D83C" w14:textId="114A90B7">
      <w:pPr>
        <w:pStyle w:val="CommentText"/>
      </w:pPr>
    </w:p>
    <w:p xmlns:w14="http://schemas.microsoft.com/office/word/2010/wordml" xmlns:w="http://schemas.openxmlformats.org/wordprocessingml/2006/main" w:rsidR="38E689C3" w:rsidRDefault="15110EC2" w14:paraId="4C65CABA" w14:textId="63769B9D">
      <w:pPr>
        <w:pStyle w:val="CommentText"/>
      </w:pPr>
      <w:r w:rsidRPr="2891ED76" w:rsidR="39B27901">
        <w:t>13) paragrahvist 17 moodustatakse seaduse 4. peatükk ja selle pealkiri sõnastatakse järgmiselt:</w:t>
      </w:r>
    </w:p>
    <w:p xmlns:w14="http://schemas.microsoft.com/office/word/2010/wordml" xmlns:w="http://schemas.openxmlformats.org/wordprocessingml/2006/main" w:rsidR="543693BC" w:rsidRDefault="6F651B8D" w14:paraId="08E654EF" w14:textId="41F9C2F5">
      <w:pPr>
        <w:pStyle w:val="CommentText"/>
      </w:pPr>
    </w:p>
  </w:comment>
  <w:comment xmlns:w="http://schemas.openxmlformats.org/wordprocessingml/2006/main" w:initials="KJ" w:author="Kärt Voor - JUSTDIGI" w:date="2025-10-16T14:05:20" w:id="1724873529">
    <w:p xmlns:w14="http://schemas.microsoft.com/office/word/2010/wordml" xmlns:w="http://schemas.openxmlformats.org/wordprocessingml/2006/main" w:rsidR="58CB5304" w:rsidRDefault="544DDB3C" w14:paraId="502CBDD3" w14:textId="44767E92">
      <w:pPr>
        <w:pStyle w:val="CommentText"/>
      </w:pPr>
      <w:r>
        <w:rPr>
          <w:rStyle w:val="CommentReference"/>
        </w:rPr>
        <w:annotationRef/>
      </w:r>
      <w:r w:rsidRPr="477BFA90" w:rsidR="0D73F735">
        <w:t>Palume defineerida ka "territooriumiosa üleandmine" nagu on kehtivas KOÜS §-s 3, mis EN § 2 p-ga 1 kehtetuks tunnistatakse.</w:t>
      </w:r>
    </w:p>
  </w:comment>
  <w:comment xmlns:w="http://schemas.openxmlformats.org/wordprocessingml/2006/main" w:initials="KJ" w:author="Kärt Voor - JUSTDIGI" w:date="2025-10-16T14:09:53" w:id="735861175">
    <w:p xmlns:w14="http://schemas.microsoft.com/office/word/2010/wordml" xmlns:w="http://schemas.openxmlformats.org/wordprocessingml/2006/main" w:rsidR="14C554F1" w:rsidRDefault="1CD16CA7" w14:paraId="17AE42A2" w14:textId="3AC54066">
      <w:pPr>
        <w:pStyle w:val="CommentText"/>
      </w:pPr>
      <w:r>
        <w:rPr>
          <w:rStyle w:val="CommentReference"/>
        </w:rPr>
        <w:annotationRef/>
      </w:r>
      <w:r w:rsidRPr="3F19E589" w:rsidR="709432B0">
        <w:t>Palume EN täpsustada, et oleks selge, kelle arengukava silmas peetakse.</w:t>
      </w:r>
    </w:p>
  </w:comment>
  <w:comment xmlns:w="http://schemas.openxmlformats.org/wordprocessingml/2006/main" w:initials="KJ" w:author="Kärt Voor - JUSTDIGI" w:date="2025-10-16T14:20:20" w:id="1730179375">
    <w:p xmlns:w14="http://schemas.microsoft.com/office/word/2010/wordml" xmlns:w="http://schemas.openxmlformats.org/wordprocessingml/2006/main" w:rsidR="61204E96" w:rsidRDefault="4026B9E3" w14:paraId="1B0E5C22" w14:textId="7B9589B5">
      <w:pPr>
        <w:pStyle w:val="CommentText"/>
      </w:pPr>
      <w:r>
        <w:rPr>
          <w:rStyle w:val="CommentReference"/>
        </w:rPr>
        <w:annotationRef/>
      </w:r>
      <w:r w:rsidRPr="5B661F59" w:rsidR="6A18A655">
        <w:t>Juhime tähelepanu, et VV ei otsusta õigusaktiga, vaid kehtestab määrusega.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024E6F4"/>
  <w15:commentEx w15:done="0" w15:paraId="32707083"/>
  <w15:commentEx w15:done="0" w15:paraId="6593B834"/>
  <w15:commentEx w15:done="0" w15:paraId="3D474EBE"/>
  <w15:commentEx w15:done="0" w15:paraId="099EFF37"/>
  <w15:commentEx w15:done="0" w15:paraId="1511E12D"/>
  <w15:commentEx w15:done="0" w15:paraId="115AB7F4"/>
  <w15:commentEx w15:done="0" w15:paraId="535C71DA"/>
  <w15:commentEx w15:done="0" w15:paraId="417139D9"/>
  <w15:commentEx w15:done="0" w15:paraId="2A9310DB"/>
  <w15:commentEx w15:done="0" w15:paraId="1BE6A400"/>
  <w15:commentEx w15:done="0" w15:paraId="5429E28A"/>
  <w15:commentEx w15:done="0" w15:paraId="48D8A1B5"/>
  <w15:commentEx w15:done="0" w15:paraId="3543681D"/>
  <w15:commentEx w15:done="0" w15:paraId="08E654EF"/>
  <w15:commentEx w15:done="0" w15:paraId="502CBDD3"/>
  <w15:commentEx w15:done="0" w15:paraId="17AE42A2"/>
  <w15:commentEx w15:done="0" w15:paraId="1B0E5C22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29619D6" w16cex:dateUtc="2025-10-13T13:02:38.33Z"/>
  <w16cex:commentExtensible w16cex:durableId="73466955" w16cex:dateUtc="2025-10-13T13:14:14.598Z"/>
  <w16cex:commentExtensible w16cex:durableId="57F8D661" w16cex:dateUtc="2025-10-13T13:18:21.829Z"/>
  <w16cex:commentExtensible w16cex:durableId="264A09D2" w16cex:dateUtc="2025-10-16T10:29:27.871Z"/>
  <w16cex:commentExtensible w16cex:durableId="50C065DC" w16cex:dateUtc="2025-10-16T10:30:22.447Z"/>
  <w16cex:commentExtensible w16cex:durableId="59BB1BE8" w16cex:dateUtc="2025-10-16T10:32:53.484Z"/>
  <w16cex:commentExtensible w16cex:durableId="6436542B" w16cex:dateUtc="2025-10-16T10:45:21.926Z"/>
  <w16cex:commentExtensible w16cex:durableId="48E55A22" w16cex:dateUtc="2025-10-16T10:46:07.381Z"/>
  <w16cex:commentExtensible w16cex:durableId="3754DDFF" w16cex:dateUtc="2025-10-16T10:51:44.718Z"/>
  <w16cex:commentExtensible w16cex:durableId="540C9BAB" w16cex:dateUtc="2025-10-16T10:52:33.049Z"/>
  <w16cex:commentExtensible w16cex:durableId="40A699AA" w16cex:dateUtc="2025-10-16T10:54:18.061Z"/>
  <w16cex:commentExtensible w16cex:durableId="296EAE56" w16cex:dateUtc="2025-10-16T10:55:27.592Z"/>
  <w16cex:commentExtensible w16cex:durableId="4AE3F8F8" w16cex:dateUtc="2025-10-16T10:58:21.417Z"/>
  <w16cex:commentExtensible w16cex:durableId="2F10901B" w16cex:dateUtc="2025-10-16T10:58:47.843Z"/>
  <w16cex:commentExtensible w16cex:durableId="43F29231" w16cex:dateUtc="2025-10-16T11:03:30.736Z"/>
  <w16cex:commentExtensible w16cex:durableId="5F5FFE9E" w16cex:dateUtc="2025-10-16T11:05:20.976Z"/>
  <w16cex:commentExtensible w16cex:durableId="6CD459D8" w16cex:dateUtc="2025-10-16T11:09:53.92Z"/>
  <w16cex:commentExtensible w16cex:durableId="6CDBBB0D" w16cex:dateUtc="2025-10-16T11:20:20.06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024E6F4" w16cid:durableId="129619D6"/>
  <w16cid:commentId w16cid:paraId="32707083" w16cid:durableId="73466955"/>
  <w16cid:commentId w16cid:paraId="6593B834" w16cid:durableId="57F8D661"/>
  <w16cid:commentId w16cid:paraId="3D474EBE" w16cid:durableId="264A09D2"/>
  <w16cid:commentId w16cid:paraId="099EFF37" w16cid:durableId="50C065DC"/>
  <w16cid:commentId w16cid:paraId="1511E12D" w16cid:durableId="59BB1BE8"/>
  <w16cid:commentId w16cid:paraId="115AB7F4" w16cid:durableId="6436542B"/>
  <w16cid:commentId w16cid:paraId="535C71DA" w16cid:durableId="48E55A22"/>
  <w16cid:commentId w16cid:paraId="417139D9" w16cid:durableId="3754DDFF"/>
  <w16cid:commentId w16cid:paraId="2A9310DB" w16cid:durableId="540C9BAB"/>
  <w16cid:commentId w16cid:paraId="1BE6A400" w16cid:durableId="40A699AA"/>
  <w16cid:commentId w16cid:paraId="5429E28A" w16cid:durableId="296EAE56"/>
  <w16cid:commentId w16cid:paraId="48D8A1B5" w16cid:durableId="4AE3F8F8"/>
  <w16cid:commentId w16cid:paraId="3543681D" w16cid:durableId="2F10901B"/>
  <w16cid:commentId w16cid:paraId="08E654EF" w16cid:durableId="43F29231"/>
  <w16cid:commentId w16cid:paraId="502CBDD3" w16cid:durableId="5F5FFE9E"/>
  <w16cid:commentId w16cid:paraId="17AE42A2" w16cid:durableId="6CD459D8"/>
  <w16cid:commentId w16cid:paraId="1B0E5C22" w16cid:durableId="6CDBBB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77A7" w:rsidRDefault="00A53EDE" w14:paraId="25468090" w14:textId="77777777">
      <w:pPr>
        <w:spacing w:after="0" w:line="240" w:lineRule="auto"/>
      </w:pPr>
      <w:r>
        <w:separator/>
      </w:r>
    </w:p>
  </w:endnote>
  <w:endnote w:type="continuationSeparator" w:id="0">
    <w:p w:rsidR="00A077A7" w:rsidRDefault="00A53EDE" w14:paraId="5FAFAEC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0D88" w:rsidRDefault="00A53EDE" w14:paraId="00E5A0C3" w14:textId="77777777">
    <w:pPr>
      <w:spacing w:after="0" w:line="259" w:lineRule="auto"/>
      <w:ind w:left="0" w:right="4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B20D88" w:rsidRDefault="00A53EDE" w14:paraId="04550AAC" w14:textId="77777777">
    <w:pPr>
      <w:spacing w:after="0" w:line="259" w:lineRule="auto"/>
      <w:ind w:left="0" w:right="0" w:firstLine="0"/>
      <w:jc w:val="left"/>
    </w:pPr>
    <w:r>
      <w:rPr>
        <w:rFonts w:ascii="Calibri" w:hAnsi="Calibri" w:eastAsia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0D88" w:rsidRDefault="00A53EDE" w14:paraId="5214F75F" w14:textId="77777777">
    <w:pPr>
      <w:spacing w:after="0" w:line="259" w:lineRule="auto"/>
      <w:ind w:left="0" w:right="4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3402F9">
      <w:rPr>
        <w:noProof/>
        <w:sz w:val="22"/>
      </w:rPr>
      <w:t>5</w:t>
    </w:r>
    <w:r>
      <w:rPr>
        <w:sz w:val="22"/>
      </w:rPr>
      <w:fldChar w:fldCharType="end"/>
    </w:r>
    <w:r>
      <w:rPr>
        <w:sz w:val="22"/>
      </w:rPr>
      <w:t xml:space="preserve"> </w:t>
    </w:r>
  </w:p>
  <w:p w:rsidR="00B20D88" w:rsidRDefault="00A53EDE" w14:paraId="0962EAE8" w14:textId="77777777">
    <w:pPr>
      <w:spacing w:after="0" w:line="259" w:lineRule="auto"/>
      <w:ind w:left="0" w:right="0" w:firstLine="0"/>
      <w:jc w:val="left"/>
    </w:pPr>
    <w:r>
      <w:rPr>
        <w:rFonts w:ascii="Calibri" w:hAnsi="Calibri" w:eastAsia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0D88" w:rsidRDefault="00A53EDE" w14:paraId="00EB6B42" w14:textId="77777777">
    <w:pPr>
      <w:spacing w:after="0" w:line="259" w:lineRule="auto"/>
      <w:ind w:left="0" w:right="4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B20D88" w:rsidRDefault="00A53EDE" w14:paraId="627E7780" w14:textId="77777777">
    <w:pPr>
      <w:spacing w:after="0" w:line="259" w:lineRule="auto"/>
      <w:ind w:left="0" w:right="0" w:firstLine="0"/>
      <w:jc w:val="left"/>
    </w:pPr>
    <w:r>
      <w:rPr>
        <w:rFonts w:ascii="Calibri" w:hAnsi="Calibri" w:eastAsia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77A7" w:rsidRDefault="00A53EDE" w14:paraId="155F5114" w14:textId="77777777">
      <w:pPr>
        <w:spacing w:after="0" w:line="240" w:lineRule="auto"/>
      </w:pPr>
      <w:r>
        <w:separator/>
      </w:r>
    </w:p>
  </w:footnote>
  <w:footnote w:type="continuationSeparator" w:id="0">
    <w:p w:rsidR="00A077A7" w:rsidRDefault="00A53EDE" w14:paraId="587F7E1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A4D9B"/>
    <w:multiLevelType w:val="hybridMultilevel"/>
    <w:tmpl w:val="05D2C69E"/>
    <w:lvl w:ilvl="0" w:tplc="4064C65A">
      <w:start w:val="1"/>
      <w:numFmt w:val="decimal"/>
      <w:lvlText w:val="%1)"/>
      <w:lvlJc w:val="left"/>
      <w:pPr>
        <w:ind w:left="2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F05EEA08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F1B44E02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220C88BE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6AA2455C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6610EE7A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4C781472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CD38558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E5FEFAE2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096923EC"/>
    <w:multiLevelType w:val="hybridMultilevel"/>
    <w:tmpl w:val="8DF6A6A4"/>
    <w:lvl w:ilvl="0" w:tplc="8118063C">
      <w:start w:val="1"/>
      <w:numFmt w:val="decimal"/>
      <w:lvlText w:val="%1)"/>
      <w:lvlJc w:val="left"/>
      <w:pPr>
        <w:ind w:left="3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7316B50E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6FA8FB3C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B1300E88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E8243406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192ACC5A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1040A9C2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1C6EF9F4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8F32E53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0BD221FE"/>
    <w:multiLevelType w:val="hybridMultilevel"/>
    <w:tmpl w:val="AC1C3062"/>
    <w:lvl w:ilvl="0" w:tplc="92F65DCA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6BBC703A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D34EF862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78248FE6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E22C36D8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473C565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A22AB94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5386907A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FAFC428A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304E5F12"/>
    <w:multiLevelType w:val="hybridMultilevel"/>
    <w:tmpl w:val="09C0442C"/>
    <w:lvl w:ilvl="0" w:tplc="A5D2D9C2">
      <w:start w:val="6"/>
      <w:numFmt w:val="decimal"/>
      <w:lvlText w:val="(%1)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A1B2AAEC">
      <w:start w:val="1"/>
      <w:numFmt w:val="lowerLetter"/>
      <w:lvlText w:val="%2"/>
      <w:lvlJc w:val="left"/>
      <w:pPr>
        <w:ind w:left="10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C82A7376">
      <w:start w:val="1"/>
      <w:numFmt w:val="lowerRoman"/>
      <w:lvlText w:val="%3"/>
      <w:lvlJc w:val="left"/>
      <w:pPr>
        <w:ind w:left="17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13F2AA86">
      <w:start w:val="1"/>
      <w:numFmt w:val="decimal"/>
      <w:lvlText w:val="%4"/>
      <w:lvlJc w:val="left"/>
      <w:pPr>
        <w:ind w:left="25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5E4CDD90">
      <w:start w:val="1"/>
      <w:numFmt w:val="lowerLetter"/>
      <w:lvlText w:val="%5"/>
      <w:lvlJc w:val="left"/>
      <w:pPr>
        <w:ind w:left="32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6284E902">
      <w:start w:val="1"/>
      <w:numFmt w:val="lowerRoman"/>
      <w:lvlText w:val="%6"/>
      <w:lvlJc w:val="left"/>
      <w:pPr>
        <w:ind w:left="39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71CAE36E">
      <w:start w:val="1"/>
      <w:numFmt w:val="decimal"/>
      <w:lvlText w:val="%7"/>
      <w:lvlJc w:val="left"/>
      <w:pPr>
        <w:ind w:left="46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84BA4264">
      <w:start w:val="1"/>
      <w:numFmt w:val="lowerLetter"/>
      <w:lvlText w:val="%8"/>
      <w:lvlJc w:val="left"/>
      <w:pPr>
        <w:ind w:left="53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800BF44">
      <w:start w:val="1"/>
      <w:numFmt w:val="lowerRoman"/>
      <w:lvlText w:val="%9"/>
      <w:lvlJc w:val="left"/>
      <w:pPr>
        <w:ind w:left="61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49410AB2"/>
    <w:multiLevelType w:val="hybridMultilevel"/>
    <w:tmpl w:val="23806B32"/>
    <w:lvl w:ilvl="0" w:tplc="F0F45B9E">
      <w:start w:val="2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45901096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8AE8866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A052E4E4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ADFE9446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ADFE97CC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E59AF7E4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AF4EF77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94A85426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5" w15:restartNumberingAfterBreak="0">
    <w:nsid w:val="5A25040B"/>
    <w:multiLevelType w:val="hybridMultilevel"/>
    <w:tmpl w:val="71CC2720"/>
    <w:lvl w:ilvl="0" w:tplc="44CCA35E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D4FA1766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0402337E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D5D04AB4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5046EF3A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2FA8CAC2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F2D4457E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410CFAD4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59580D04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5EC90934"/>
    <w:multiLevelType w:val="hybridMultilevel"/>
    <w:tmpl w:val="78641F44"/>
    <w:lvl w:ilvl="0" w:tplc="D8724844">
      <w:start w:val="3"/>
      <w:numFmt w:val="decimal"/>
      <w:lvlText w:val="%1)"/>
      <w:lvlJc w:val="left"/>
      <w:pPr>
        <w:ind w:left="37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CCE644B2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C76AD252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1E3C6772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DEA0516E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5ED6C2C4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7AE8AC22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1CF40C5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DDF24BCA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62E4177D"/>
    <w:multiLevelType w:val="hybridMultilevel"/>
    <w:tmpl w:val="876CB064"/>
    <w:lvl w:ilvl="0" w:tplc="916A0D00">
      <w:start w:val="1"/>
      <w:numFmt w:val="decimal"/>
      <w:lvlText w:val="%1)"/>
      <w:lvlJc w:val="left"/>
      <w:pPr>
        <w:ind w:left="25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0D34F6A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0A0A618C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C980C5EC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7EE4607E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295AB3E6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F7F4F07E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CFDE14E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4FF8347A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649C6F82"/>
    <w:multiLevelType w:val="hybridMultilevel"/>
    <w:tmpl w:val="20C802DC"/>
    <w:lvl w:ilvl="0" w:tplc="2EF6E4A4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17963DBE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1102BCD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F85EB6F4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3DBE0FB6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2E6AEA3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C302B6C8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939EA0EA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DB6EB50C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9" w15:restartNumberingAfterBreak="0">
    <w:nsid w:val="6E5214BD"/>
    <w:multiLevelType w:val="hybridMultilevel"/>
    <w:tmpl w:val="76B6AEC0"/>
    <w:lvl w:ilvl="0" w:tplc="69C2CA76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BDF045C6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24C4B606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A4F48DF8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F6D021E6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FB4AC96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E10AC0FE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726E69BE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04022408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0" w15:restartNumberingAfterBreak="0">
    <w:nsid w:val="77EC7D0B"/>
    <w:multiLevelType w:val="hybridMultilevel"/>
    <w:tmpl w:val="C2EE9836"/>
    <w:lvl w:ilvl="0" w:tplc="D4CACC94">
      <w:start w:val="1"/>
      <w:numFmt w:val="decimal"/>
      <w:lvlText w:val="(%1)"/>
      <w:lvlJc w:val="left"/>
      <w:pPr>
        <w:ind w:left="34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02AA80C6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A3E89416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907C5B8E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B202A33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E154CF24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2F36BAAE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3976D618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03041234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1" w15:restartNumberingAfterBreak="0">
    <w:nsid w:val="7CF64E04"/>
    <w:multiLevelType w:val="hybridMultilevel"/>
    <w:tmpl w:val="7E6C95EA"/>
    <w:lvl w:ilvl="0" w:tplc="AA1ED4F4">
      <w:start w:val="15"/>
      <w:numFmt w:val="decimal"/>
      <w:lvlText w:val="%1)"/>
      <w:lvlJc w:val="left"/>
      <w:pPr>
        <w:ind w:left="37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55F86A54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863C119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3EC0D522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09AEBC3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181C2E2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15D00FEC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2C4E3932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7F544134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2" w15:restartNumberingAfterBreak="0">
    <w:nsid w:val="7DD17D2F"/>
    <w:multiLevelType w:val="hybridMultilevel"/>
    <w:tmpl w:val="A654831E"/>
    <w:lvl w:ilvl="0" w:tplc="B58C579E">
      <w:start w:val="1"/>
      <w:numFmt w:val="decimal"/>
      <w:lvlText w:val="(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B85C43B4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C6645F34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A372BE92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7F508A34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7FD0F198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D60AB576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EC06374C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DF880D9A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091848975">
    <w:abstractNumId w:val="7"/>
  </w:num>
  <w:num w:numId="2" w16cid:durableId="1234001692">
    <w:abstractNumId w:val="6"/>
  </w:num>
  <w:num w:numId="3" w16cid:durableId="110129608">
    <w:abstractNumId w:val="12"/>
  </w:num>
  <w:num w:numId="4" w16cid:durableId="1069109427">
    <w:abstractNumId w:val="0"/>
  </w:num>
  <w:num w:numId="5" w16cid:durableId="979967384">
    <w:abstractNumId w:val="3"/>
  </w:num>
  <w:num w:numId="6" w16cid:durableId="544565768">
    <w:abstractNumId w:val="2"/>
  </w:num>
  <w:num w:numId="7" w16cid:durableId="389578141">
    <w:abstractNumId w:val="11"/>
  </w:num>
  <w:num w:numId="8" w16cid:durableId="1703479875">
    <w:abstractNumId w:val="9"/>
  </w:num>
  <w:num w:numId="9" w16cid:durableId="1770393917">
    <w:abstractNumId w:val="5"/>
  </w:num>
  <w:num w:numId="10" w16cid:durableId="1450050850">
    <w:abstractNumId w:val="4"/>
  </w:num>
  <w:num w:numId="11" w16cid:durableId="33311091">
    <w:abstractNumId w:val="8"/>
  </w:num>
  <w:num w:numId="12" w16cid:durableId="24791967">
    <w:abstractNumId w:val="1"/>
  </w:num>
  <w:num w:numId="13" w16cid:durableId="628558537">
    <w:abstractNumId w:val="1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tru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D88"/>
    <w:rsid w:val="00014834"/>
    <w:rsid w:val="00021BF8"/>
    <w:rsid w:val="00040F08"/>
    <w:rsid w:val="00050776"/>
    <w:rsid w:val="000670B5"/>
    <w:rsid w:val="00076C4C"/>
    <w:rsid w:val="000D100C"/>
    <w:rsid w:val="000E34C1"/>
    <w:rsid w:val="00160A3D"/>
    <w:rsid w:val="001C1FD1"/>
    <w:rsid w:val="001E3869"/>
    <w:rsid w:val="001E3875"/>
    <w:rsid w:val="001F2B5D"/>
    <w:rsid w:val="001F4A08"/>
    <w:rsid w:val="001FB090"/>
    <w:rsid w:val="002423BE"/>
    <w:rsid w:val="00243C1A"/>
    <w:rsid w:val="00245896"/>
    <w:rsid w:val="0025122A"/>
    <w:rsid w:val="002A45E0"/>
    <w:rsid w:val="0033073E"/>
    <w:rsid w:val="003402F9"/>
    <w:rsid w:val="00344852"/>
    <w:rsid w:val="003503A8"/>
    <w:rsid w:val="00351D93"/>
    <w:rsid w:val="0036433C"/>
    <w:rsid w:val="00391D0C"/>
    <w:rsid w:val="00395C59"/>
    <w:rsid w:val="003F312E"/>
    <w:rsid w:val="004301C6"/>
    <w:rsid w:val="00434B2E"/>
    <w:rsid w:val="00440294"/>
    <w:rsid w:val="004744C6"/>
    <w:rsid w:val="00486A35"/>
    <w:rsid w:val="004A6424"/>
    <w:rsid w:val="004C5BC3"/>
    <w:rsid w:val="004D27BB"/>
    <w:rsid w:val="004E6027"/>
    <w:rsid w:val="004F1378"/>
    <w:rsid w:val="00546FC5"/>
    <w:rsid w:val="00581324"/>
    <w:rsid w:val="005B3908"/>
    <w:rsid w:val="006330D6"/>
    <w:rsid w:val="00646983"/>
    <w:rsid w:val="006600DA"/>
    <w:rsid w:val="0067367B"/>
    <w:rsid w:val="006E3321"/>
    <w:rsid w:val="007056B4"/>
    <w:rsid w:val="00786BE1"/>
    <w:rsid w:val="00790904"/>
    <w:rsid w:val="007E58EA"/>
    <w:rsid w:val="007E636C"/>
    <w:rsid w:val="007F2CA1"/>
    <w:rsid w:val="008225EF"/>
    <w:rsid w:val="008340D7"/>
    <w:rsid w:val="00846D3D"/>
    <w:rsid w:val="00852B89"/>
    <w:rsid w:val="00865CFF"/>
    <w:rsid w:val="008974AB"/>
    <w:rsid w:val="008C3F07"/>
    <w:rsid w:val="008C73C0"/>
    <w:rsid w:val="009136A3"/>
    <w:rsid w:val="00970835"/>
    <w:rsid w:val="009754FF"/>
    <w:rsid w:val="0099604D"/>
    <w:rsid w:val="009B2E70"/>
    <w:rsid w:val="00A03E74"/>
    <w:rsid w:val="00A077A7"/>
    <w:rsid w:val="00A1206C"/>
    <w:rsid w:val="00A46BF8"/>
    <w:rsid w:val="00A53EDE"/>
    <w:rsid w:val="00A859D7"/>
    <w:rsid w:val="00AC28E8"/>
    <w:rsid w:val="00AD1EC1"/>
    <w:rsid w:val="00AD430C"/>
    <w:rsid w:val="00AE3F2D"/>
    <w:rsid w:val="00AE6D28"/>
    <w:rsid w:val="00AF779B"/>
    <w:rsid w:val="00B20D88"/>
    <w:rsid w:val="00B44BD6"/>
    <w:rsid w:val="00BC5252"/>
    <w:rsid w:val="00BC759F"/>
    <w:rsid w:val="00BE1F1E"/>
    <w:rsid w:val="00C0376A"/>
    <w:rsid w:val="00C726CC"/>
    <w:rsid w:val="00CF7112"/>
    <w:rsid w:val="00D655A3"/>
    <w:rsid w:val="00D72D1D"/>
    <w:rsid w:val="00D85C72"/>
    <w:rsid w:val="00DA0BAA"/>
    <w:rsid w:val="00DA45C3"/>
    <w:rsid w:val="00DD07AC"/>
    <w:rsid w:val="00DD586B"/>
    <w:rsid w:val="00DF3EE2"/>
    <w:rsid w:val="00E059F0"/>
    <w:rsid w:val="00EC3B1B"/>
    <w:rsid w:val="00ED243A"/>
    <w:rsid w:val="00EF3CB0"/>
    <w:rsid w:val="00F12874"/>
    <w:rsid w:val="00F27DE0"/>
    <w:rsid w:val="00F4235B"/>
    <w:rsid w:val="00F90775"/>
    <w:rsid w:val="00FA1A2C"/>
    <w:rsid w:val="00FB647B"/>
    <w:rsid w:val="00FD70B7"/>
    <w:rsid w:val="0101BD10"/>
    <w:rsid w:val="026A8F5D"/>
    <w:rsid w:val="05D411B3"/>
    <w:rsid w:val="07D62622"/>
    <w:rsid w:val="099BD4B1"/>
    <w:rsid w:val="0A842907"/>
    <w:rsid w:val="1299EB44"/>
    <w:rsid w:val="130E6D8B"/>
    <w:rsid w:val="1447DD05"/>
    <w:rsid w:val="148E3C12"/>
    <w:rsid w:val="14DD1F1E"/>
    <w:rsid w:val="15879716"/>
    <w:rsid w:val="15B6D12D"/>
    <w:rsid w:val="163A422F"/>
    <w:rsid w:val="1C9007B1"/>
    <w:rsid w:val="1D84A758"/>
    <w:rsid w:val="21602759"/>
    <w:rsid w:val="26BD4EF8"/>
    <w:rsid w:val="299A745E"/>
    <w:rsid w:val="2BFBC902"/>
    <w:rsid w:val="31221143"/>
    <w:rsid w:val="3697ADAF"/>
    <w:rsid w:val="3B8E6CCE"/>
    <w:rsid w:val="491C396E"/>
    <w:rsid w:val="49F900C1"/>
    <w:rsid w:val="4A5B2E78"/>
    <w:rsid w:val="4D6252A9"/>
    <w:rsid w:val="4E016555"/>
    <w:rsid w:val="5039BE82"/>
    <w:rsid w:val="55199247"/>
    <w:rsid w:val="583EB374"/>
    <w:rsid w:val="5DBAE5EA"/>
    <w:rsid w:val="66743448"/>
    <w:rsid w:val="6858666B"/>
    <w:rsid w:val="686B8B5D"/>
    <w:rsid w:val="748D9229"/>
    <w:rsid w:val="758B6EFF"/>
    <w:rsid w:val="79172C38"/>
    <w:rsid w:val="7F94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CBFD7"/>
  <w15:docId w15:val="{7D0888C8-6E5E-423F-B2D7-A9B2406EBA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pPr>
      <w:spacing w:after="14" w:line="249" w:lineRule="auto"/>
      <w:ind w:left="10" w:right="3" w:hanging="10"/>
      <w:jc w:val="both"/>
    </w:pPr>
    <w:rPr>
      <w:rFonts w:ascii="Times New Roman" w:hAnsi="Times New Roman" w:eastAsia="Times New Roman" w:cs="Times New Roman"/>
      <w:color w:val="000000"/>
      <w:sz w:val="24"/>
    </w:rPr>
  </w:style>
  <w:style w:type="paragraph" w:styleId="Pealkiri1">
    <w:name w:val="heading 1"/>
    <w:next w:val="Normaallaad"/>
    <w:link w:val="Pealkiri1Mrk"/>
    <w:uiPriority w:val="9"/>
    <w:unhideWhenUsed/>
    <w:qFormat/>
    <w:pPr>
      <w:keepNext/>
      <w:keepLines/>
      <w:spacing w:after="4" w:line="250" w:lineRule="auto"/>
      <w:ind w:left="10" w:hanging="10"/>
      <w:outlineLvl w:val="0"/>
    </w:pPr>
    <w:rPr>
      <w:rFonts w:ascii="Times New Roman" w:hAnsi="Times New Roman" w:eastAsia="Times New Roman" w:cs="Times New Roman"/>
      <w:b/>
      <w:color w:val="000000"/>
      <w:sz w:val="24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link w:val="Pealkiri1"/>
    <w:rPr>
      <w:rFonts w:ascii="Times New Roman" w:hAnsi="Times New Roman" w:eastAsia="Times New Roman" w:cs="Times New Roman"/>
      <w:b/>
      <w:color w:val="000000"/>
      <w:sz w:val="24"/>
    </w:rPr>
  </w:style>
  <w:style w:type="character" w:styleId="Kommentaariviide">
    <w:name w:val="annotation reference"/>
    <w:basedOn w:val="Liguvaikefont"/>
    <w:uiPriority w:val="99"/>
    <w:semiHidden/>
    <w:unhideWhenUsed/>
    <w:rsid w:val="004A642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A6424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4A6424"/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A6424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4A6424"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6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4A6424"/>
    <w:rPr>
      <w:rFonts w:ascii="Segoe UI" w:hAnsi="Segoe UI" w:eastAsia="Times New Roman" w:cs="Segoe UI"/>
      <w:color w:val="000000"/>
      <w:sz w:val="18"/>
      <w:szCs w:val="18"/>
    </w:rPr>
  </w:style>
  <w:style w:type="paragraph" w:styleId="Loendilik">
    <w:name w:val="List Paragraph"/>
    <w:basedOn w:val="Normaallaad"/>
    <w:uiPriority w:val="34"/>
    <w:qFormat/>
    <w:rsid w:val="004E6027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27DE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27DE0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DD07AC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3.xml" Id="rId10" /><Relationship Type="http://schemas.openxmlformats.org/officeDocument/2006/relationships/settings" Target="settings.xml" Id="rId4" /><Relationship Type="http://schemas.openxmlformats.org/officeDocument/2006/relationships/footer" Target="footer2.xml" Id="rId9" /><Relationship Type="http://schemas.openxmlformats.org/officeDocument/2006/relationships/customXml" Target="../customXml/item3.xml" Id="rId14" /><Relationship Type="http://schemas.openxmlformats.org/officeDocument/2006/relationships/comments" Target="comments.xml" Id="R5d8252ee13fe4e43" /><Relationship Type="http://schemas.microsoft.com/office/2016/09/relationships/commentsIds" Target="commentsIds.xml" Id="Rdca4fe84dcb846e5" /><Relationship Type="http://schemas.microsoft.com/office/2011/relationships/commentsExtended" Target="commentsExtended.xml" Id="R0e65eff1d58347e4" /><Relationship Type="http://schemas.microsoft.com/office/2018/08/relationships/commentsExtensible" Target="commentsExtensible.xml" Id="R9b41478a037b4682" /><Relationship Type="http://schemas.microsoft.com/office/2011/relationships/people" Target="people.xml" Id="R1c2112873a904629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d2fc3e46c1d7308b01d309372ba4f02d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7a1ec343604e145ad8e68f98be908308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82C637-554F-47F2-8DA9-8DA26EDAA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854904-1B4E-4E35-AD83-89CAA0906FDA}"/>
</file>

<file path=customXml/itemProps3.xml><?xml version="1.0" encoding="utf-8"?>
<ds:datastoreItem xmlns:ds="http://schemas.openxmlformats.org/officeDocument/2006/customXml" ds:itemID="{B043BDC7-8440-4B49-A894-0D8E583AECED}"/>
</file>

<file path=customXml/itemProps4.xml><?xml version="1.0" encoding="utf-8"?>
<ds:datastoreItem xmlns:ds="http://schemas.openxmlformats.org/officeDocument/2006/customXml" ds:itemID="{E1A55DB9-E452-4080-A813-472ECCE49AB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Justiitsministeerium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Taluste</dc:creator>
  <cp:keywords/>
  <cp:lastModifiedBy>Kärt Voor - JUSTDIGI</cp:lastModifiedBy>
  <cp:revision>5</cp:revision>
  <cp:lastPrinted>2025-02-19T10:44:00Z</cp:lastPrinted>
  <dcterms:created xsi:type="dcterms:W3CDTF">2025-10-07T07:29:00Z</dcterms:created>
  <dcterms:modified xsi:type="dcterms:W3CDTF">2025-10-16T11:23:11Z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2025-10-07T07:29:00Z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5f578cd1-31a0-4123-96f4-5fa00ce5a10f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